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EA5C2" w14:textId="77777777" w:rsidR="006305D7" w:rsidRPr="009071A5" w:rsidRDefault="006305D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b/>
          <w:bCs/>
          <w:color w:val="auto"/>
        </w:rPr>
        <w:t>TI</w:t>
      </w:r>
      <w:r w:rsidR="00555374" w:rsidRPr="009071A5">
        <w:rPr>
          <w:rFonts w:asciiTheme="minorHAnsi" w:hAnsiTheme="minorHAnsi" w:cstheme="minorHAnsi"/>
          <w:b/>
          <w:bCs/>
          <w:color w:val="auto"/>
        </w:rPr>
        <w:t>TLE:</w:t>
      </w:r>
    </w:p>
    <w:p w14:paraId="11E9DAB2" w14:textId="77777777" w:rsidR="007A4DD6" w:rsidRPr="009071A5" w:rsidRDefault="00C64DCE" w:rsidP="00555374">
      <w:pPr>
        <w:rPr>
          <w:rFonts w:asciiTheme="minorHAnsi" w:hAnsiTheme="minorHAnsi" w:cstheme="minorHAnsi"/>
          <w:color w:val="auto"/>
        </w:rPr>
      </w:pPr>
      <w:r w:rsidRPr="009071A5">
        <w:rPr>
          <w:rFonts w:asciiTheme="minorHAnsi" w:hAnsiTheme="minorHAnsi" w:cstheme="minorHAnsi"/>
          <w:color w:val="auto"/>
        </w:rPr>
        <w:t xml:space="preserve">Noninvasive </w:t>
      </w:r>
      <w:r w:rsidR="00555374" w:rsidRPr="009071A5">
        <w:rPr>
          <w:rFonts w:asciiTheme="minorHAnsi" w:hAnsiTheme="minorHAnsi" w:cstheme="minorHAnsi"/>
          <w:color w:val="auto"/>
        </w:rPr>
        <w:t>M</w:t>
      </w:r>
      <w:r w:rsidRPr="009071A5">
        <w:rPr>
          <w:rFonts w:asciiTheme="minorHAnsi" w:hAnsiTheme="minorHAnsi" w:cstheme="minorHAnsi"/>
          <w:color w:val="auto"/>
        </w:rPr>
        <w:t>onitorin</w:t>
      </w:r>
      <w:r w:rsidR="00211707" w:rsidRPr="009071A5">
        <w:rPr>
          <w:rFonts w:asciiTheme="minorHAnsi" w:hAnsiTheme="minorHAnsi" w:cstheme="minorHAnsi"/>
          <w:color w:val="auto"/>
        </w:rPr>
        <w:t xml:space="preserve">g of </w:t>
      </w:r>
      <w:r w:rsidR="00555374" w:rsidRPr="009071A5">
        <w:rPr>
          <w:rFonts w:asciiTheme="minorHAnsi" w:hAnsiTheme="minorHAnsi" w:cstheme="minorHAnsi"/>
          <w:color w:val="auto"/>
        </w:rPr>
        <w:t>L</w:t>
      </w:r>
      <w:r w:rsidR="005E0BAE" w:rsidRPr="009071A5">
        <w:rPr>
          <w:rFonts w:asciiTheme="minorHAnsi" w:hAnsiTheme="minorHAnsi" w:cstheme="minorHAnsi"/>
          <w:color w:val="auto"/>
        </w:rPr>
        <w:t xml:space="preserve">esion </w:t>
      </w:r>
      <w:r w:rsidR="00555374" w:rsidRPr="009071A5">
        <w:rPr>
          <w:rFonts w:asciiTheme="minorHAnsi" w:hAnsiTheme="minorHAnsi" w:cstheme="minorHAnsi"/>
          <w:color w:val="auto"/>
        </w:rPr>
        <w:t>S</w:t>
      </w:r>
      <w:r w:rsidR="00232E05" w:rsidRPr="009071A5">
        <w:rPr>
          <w:rFonts w:asciiTheme="minorHAnsi" w:hAnsiTheme="minorHAnsi" w:cstheme="minorHAnsi"/>
          <w:color w:val="auto"/>
        </w:rPr>
        <w:t>ize</w:t>
      </w:r>
      <w:r w:rsidR="00211707" w:rsidRPr="009071A5">
        <w:rPr>
          <w:rFonts w:asciiTheme="minorHAnsi" w:hAnsiTheme="minorHAnsi" w:cstheme="minorHAnsi"/>
          <w:color w:val="auto"/>
        </w:rPr>
        <w:t xml:space="preserve"> </w:t>
      </w:r>
      <w:r w:rsidRPr="009071A5">
        <w:rPr>
          <w:rFonts w:asciiTheme="minorHAnsi" w:hAnsiTheme="minorHAnsi" w:cstheme="minorHAnsi"/>
          <w:color w:val="auto"/>
        </w:rPr>
        <w:t xml:space="preserve">in a </w:t>
      </w:r>
      <w:r w:rsidR="00555374" w:rsidRPr="009071A5">
        <w:rPr>
          <w:rFonts w:asciiTheme="minorHAnsi" w:hAnsiTheme="minorHAnsi" w:cstheme="minorHAnsi"/>
          <w:color w:val="auto"/>
        </w:rPr>
        <w:t>H</w:t>
      </w:r>
      <w:r w:rsidR="007E1630" w:rsidRPr="009071A5">
        <w:rPr>
          <w:rFonts w:asciiTheme="minorHAnsi" w:hAnsiTheme="minorHAnsi" w:cstheme="minorHAnsi"/>
          <w:color w:val="auto"/>
        </w:rPr>
        <w:t xml:space="preserve">eterologous </w:t>
      </w:r>
      <w:r w:rsidR="00555374" w:rsidRPr="009071A5">
        <w:rPr>
          <w:rFonts w:asciiTheme="minorHAnsi" w:hAnsiTheme="minorHAnsi" w:cstheme="minorHAnsi"/>
          <w:color w:val="auto"/>
        </w:rPr>
        <w:t>M</w:t>
      </w:r>
      <w:r w:rsidR="00D90781" w:rsidRPr="009071A5">
        <w:rPr>
          <w:rFonts w:asciiTheme="minorHAnsi" w:hAnsiTheme="minorHAnsi" w:cstheme="minorHAnsi"/>
          <w:color w:val="auto"/>
        </w:rPr>
        <w:t xml:space="preserve">ouse </w:t>
      </w:r>
      <w:r w:rsidR="00555374" w:rsidRPr="009071A5">
        <w:rPr>
          <w:rFonts w:asciiTheme="minorHAnsi" w:hAnsiTheme="minorHAnsi" w:cstheme="minorHAnsi"/>
          <w:color w:val="auto"/>
        </w:rPr>
        <w:t>M</w:t>
      </w:r>
      <w:r w:rsidR="007E1630" w:rsidRPr="009071A5">
        <w:rPr>
          <w:rFonts w:asciiTheme="minorHAnsi" w:hAnsiTheme="minorHAnsi" w:cstheme="minorHAnsi"/>
          <w:color w:val="auto"/>
        </w:rPr>
        <w:t>odel</w:t>
      </w:r>
      <w:r w:rsidR="005E0BAE" w:rsidRPr="009071A5">
        <w:rPr>
          <w:rFonts w:asciiTheme="minorHAnsi" w:hAnsiTheme="minorHAnsi" w:cstheme="minorHAnsi"/>
          <w:color w:val="auto"/>
        </w:rPr>
        <w:t xml:space="preserve"> of </w:t>
      </w:r>
      <w:r w:rsidR="00555374" w:rsidRPr="009071A5">
        <w:rPr>
          <w:rFonts w:asciiTheme="minorHAnsi" w:hAnsiTheme="minorHAnsi" w:cstheme="minorHAnsi"/>
          <w:color w:val="auto"/>
        </w:rPr>
        <w:t>E</w:t>
      </w:r>
      <w:r w:rsidR="005E0BAE" w:rsidRPr="009071A5">
        <w:rPr>
          <w:rFonts w:asciiTheme="minorHAnsi" w:hAnsiTheme="minorHAnsi" w:cstheme="minorHAnsi"/>
          <w:color w:val="auto"/>
        </w:rPr>
        <w:t>ndometriosis</w:t>
      </w:r>
    </w:p>
    <w:p w14:paraId="5377A2A0" w14:textId="77777777" w:rsidR="007A4DD6" w:rsidRPr="009071A5" w:rsidRDefault="007A4DD6" w:rsidP="00555374">
      <w:pPr>
        <w:rPr>
          <w:rFonts w:asciiTheme="minorHAnsi" w:hAnsiTheme="minorHAnsi" w:cstheme="minorHAnsi"/>
          <w:b/>
          <w:bCs/>
          <w:color w:val="auto"/>
        </w:rPr>
      </w:pPr>
    </w:p>
    <w:p w14:paraId="2FA6A44D" w14:textId="77777777" w:rsidR="006305D7" w:rsidRPr="009071A5" w:rsidRDefault="006305D7" w:rsidP="00555374">
      <w:pPr>
        <w:rPr>
          <w:rFonts w:asciiTheme="minorHAnsi" w:hAnsiTheme="minorHAnsi" w:cstheme="minorHAnsi"/>
          <w:bCs/>
          <w:color w:val="auto"/>
          <w:lang w:val="es-ES"/>
        </w:rPr>
      </w:pPr>
      <w:r w:rsidRPr="009071A5">
        <w:rPr>
          <w:rFonts w:asciiTheme="minorHAnsi" w:hAnsiTheme="minorHAnsi" w:cstheme="minorHAnsi"/>
          <w:b/>
          <w:bCs/>
          <w:color w:val="auto"/>
          <w:lang w:val="es-ES"/>
        </w:rPr>
        <w:t>AUTHORS</w:t>
      </w:r>
      <w:r w:rsidR="000B662E" w:rsidRPr="009071A5">
        <w:rPr>
          <w:rFonts w:asciiTheme="minorHAnsi" w:hAnsiTheme="minorHAnsi" w:cstheme="minorHAnsi"/>
          <w:b/>
          <w:bCs/>
          <w:color w:val="auto"/>
          <w:lang w:val="es-ES"/>
        </w:rPr>
        <w:t xml:space="preserve"> &amp; AFFILIATIONS</w:t>
      </w:r>
      <w:r w:rsidRPr="009071A5">
        <w:rPr>
          <w:rFonts w:asciiTheme="minorHAnsi" w:hAnsiTheme="minorHAnsi" w:cstheme="minorHAnsi"/>
          <w:b/>
          <w:bCs/>
          <w:color w:val="auto"/>
          <w:lang w:val="es-ES"/>
        </w:rPr>
        <w:t>:</w:t>
      </w:r>
    </w:p>
    <w:p w14:paraId="26F9DF16" w14:textId="0AA3D09A" w:rsidR="007A4DD6" w:rsidRPr="009071A5" w:rsidRDefault="00215412" w:rsidP="00555374">
      <w:pPr>
        <w:rPr>
          <w:rFonts w:asciiTheme="minorHAnsi" w:hAnsiTheme="minorHAnsi" w:cstheme="minorHAnsi"/>
          <w:color w:val="auto"/>
          <w:lang w:val="es-ES"/>
        </w:rPr>
      </w:pPr>
      <w:r w:rsidRPr="009071A5">
        <w:rPr>
          <w:rFonts w:asciiTheme="minorHAnsi" w:hAnsiTheme="minorHAnsi" w:cstheme="minorHAnsi"/>
          <w:color w:val="auto"/>
          <w:lang w:val="es-ES"/>
        </w:rPr>
        <w:t xml:space="preserve">Jessica </w:t>
      </w:r>
      <w:r w:rsidR="007E1630" w:rsidRPr="009071A5">
        <w:rPr>
          <w:rFonts w:asciiTheme="minorHAnsi" w:hAnsiTheme="minorHAnsi" w:cstheme="minorHAnsi"/>
          <w:color w:val="auto"/>
          <w:lang w:val="es-ES"/>
        </w:rPr>
        <w:t>Martínez</w:t>
      </w:r>
      <w:r w:rsidR="007E1630" w:rsidRPr="009071A5">
        <w:rPr>
          <w:rFonts w:asciiTheme="minorHAnsi" w:hAnsiTheme="minorHAnsi" w:cstheme="minorHAnsi"/>
          <w:color w:val="auto"/>
          <w:vertAlign w:val="superscript"/>
          <w:lang w:val="es-ES"/>
        </w:rPr>
        <w:t>1</w:t>
      </w:r>
      <w:r w:rsidR="007E1630" w:rsidRPr="009071A5">
        <w:rPr>
          <w:rFonts w:asciiTheme="minorHAnsi" w:hAnsiTheme="minorHAnsi" w:cstheme="minorHAnsi"/>
          <w:color w:val="auto"/>
          <w:lang w:val="es-ES"/>
        </w:rPr>
        <w:t xml:space="preserve">, </w:t>
      </w:r>
      <w:r w:rsidRPr="009071A5">
        <w:rPr>
          <w:rFonts w:asciiTheme="minorHAnsi" w:hAnsiTheme="minorHAnsi" w:cstheme="minorHAnsi"/>
          <w:color w:val="auto"/>
          <w:lang w:val="es-ES"/>
        </w:rPr>
        <w:t xml:space="preserve">Viviana </w:t>
      </w:r>
      <w:r w:rsidR="00963158" w:rsidRPr="009071A5">
        <w:rPr>
          <w:rFonts w:asciiTheme="minorHAnsi" w:hAnsiTheme="minorHAnsi" w:cstheme="minorHAnsi"/>
          <w:color w:val="auto"/>
          <w:lang w:val="es-ES"/>
        </w:rPr>
        <w:t>Bisbal</w:t>
      </w:r>
      <w:r w:rsidRPr="009071A5">
        <w:rPr>
          <w:rFonts w:asciiTheme="minorHAnsi" w:hAnsiTheme="minorHAnsi" w:cstheme="minorHAnsi"/>
          <w:color w:val="auto"/>
          <w:vertAlign w:val="superscript"/>
          <w:lang w:val="es-ES"/>
        </w:rPr>
        <w:t>2</w:t>
      </w:r>
      <w:r w:rsidR="00963158" w:rsidRPr="009071A5">
        <w:rPr>
          <w:rFonts w:asciiTheme="minorHAnsi" w:hAnsiTheme="minorHAnsi" w:cstheme="minorHAnsi"/>
          <w:color w:val="auto"/>
          <w:lang w:val="es-ES"/>
        </w:rPr>
        <w:t>,</w:t>
      </w:r>
      <w:r w:rsidRPr="009071A5">
        <w:rPr>
          <w:rFonts w:asciiTheme="minorHAnsi" w:hAnsiTheme="minorHAnsi" w:cstheme="minorHAnsi"/>
          <w:color w:val="auto"/>
          <w:lang w:val="es-ES"/>
        </w:rPr>
        <w:t xml:space="preserve"> Nerea Marín</w:t>
      </w:r>
      <w:r w:rsidRPr="009071A5">
        <w:rPr>
          <w:rFonts w:asciiTheme="minorHAnsi" w:hAnsiTheme="minorHAnsi" w:cstheme="minorHAnsi"/>
          <w:color w:val="auto"/>
          <w:vertAlign w:val="superscript"/>
          <w:lang w:val="es-ES"/>
        </w:rPr>
        <w:t>2</w:t>
      </w:r>
      <w:r w:rsidR="00E60132" w:rsidRPr="009071A5">
        <w:rPr>
          <w:rFonts w:asciiTheme="minorHAnsi" w:hAnsiTheme="minorHAnsi" w:cstheme="minorHAnsi"/>
          <w:color w:val="auto"/>
          <w:lang w:val="es-ES"/>
        </w:rPr>
        <w:t xml:space="preserve">, </w:t>
      </w:r>
      <w:r w:rsidR="00161B39" w:rsidRPr="009071A5">
        <w:rPr>
          <w:rFonts w:asciiTheme="minorHAnsi" w:hAnsiTheme="minorHAnsi" w:cstheme="minorHAnsi"/>
          <w:color w:val="auto"/>
          <w:lang w:val="es-ES"/>
        </w:rPr>
        <w:t xml:space="preserve">Antonio </w:t>
      </w:r>
      <w:r w:rsidR="00E60132" w:rsidRPr="009071A5">
        <w:rPr>
          <w:rFonts w:asciiTheme="minorHAnsi" w:hAnsiTheme="minorHAnsi" w:cstheme="minorHAnsi"/>
          <w:color w:val="auto"/>
          <w:lang w:val="es-ES"/>
        </w:rPr>
        <w:t>Cano</w:t>
      </w:r>
      <w:r w:rsidRPr="009071A5">
        <w:rPr>
          <w:rFonts w:asciiTheme="minorHAnsi" w:hAnsiTheme="minorHAnsi" w:cstheme="minorHAnsi"/>
          <w:color w:val="auto"/>
          <w:vertAlign w:val="superscript"/>
          <w:lang w:val="es-ES"/>
        </w:rPr>
        <w:t>1</w:t>
      </w:r>
      <w:proofErr w:type="gramStart"/>
      <w:r w:rsidRPr="009071A5">
        <w:rPr>
          <w:rFonts w:asciiTheme="minorHAnsi" w:hAnsiTheme="minorHAnsi" w:cstheme="minorHAnsi"/>
          <w:color w:val="auto"/>
          <w:vertAlign w:val="superscript"/>
          <w:lang w:val="es-ES"/>
        </w:rPr>
        <w:t>,3</w:t>
      </w:r>
      <w:r w:rsidR="00693A24" w:rsidRPr="009071A5">
        <w:rPr>
          <w:rFonts w:asciiTheme="minorHAnsi" w:hAnsiTheme="minorHAnsi" w:cstheme="minorHAnsi"/>
          <w:color w:val="auto"/>
          <w:vertAlign w:val="superscript"/>
          <w:lang w:val="es-ES"/>
        </w:rPr>
        <w:t>,</w:t>
      </w:r>
      <w:r w:rsidRPr="009071A5">
        <w:rPr>
          <w:rFonts w:asciiTheme="minorHAnsi" w:hAnsiTheme="minorHAnsi" w:cstheme="minorHAnsi"/>
          <w:color w:val="auto"/>
          <w:vertAlign w:val="superscript"/>
          <w:lang w:val="es-ES"/>
        </w:rPr>
        <w:t>4</w:t>
      </w:r>
      <w:proofErr w:type="gramEnd"/>
      <w:r w:rsidR="00E60132" w:rsidRPr="009071A5">
        <w:rPr>
          <w:rFonts w:asciiTheme="minorHAnsi" w:hAnsiTheme="minorHAnsi" w:cstheme="minorHAnsi"/>
          <w:color w:val="auto"/>
          <w:lang w:val="es-ES"/>
        </w:rPr>
        <w:t xml:space="preserve">, </w:t>
      </w:r>
      <w:r w:rsidR="00161B39" w:rsidRPr="009071A5">
        <w:rPr>
          <w:rFonts w:asciiTheme="minorHAnsi" w:hAnsiTheme="minorHAnsi" w:cstheme="minorHAnsi"/>
          <w:color w:val="auto"/>
          <w:lang w:val="es-ES"/>
        </w:rPr>
        <w:t xml:space="preserve">Raúl </w:t>
      </w:r>
      <w:r w:rsidR="007E1630" w:rsidRPr="009071A5">
        <w:rPr>
          <w:rFonts w:asciiTheme="minorHAnsi" w:hAnsiTheme="minorHAnsi" w:cstheme="minorHAnsi"/>
          <w:color w:val="auto"/>
          <w:lang w:val="es-ES"/>
        </w:rPr>
        <w:t xml:space="preserve">Gómez </w:t>
      </w:r>
      <w:r w:rsidR="007E1630" w:rsidRPr="009071A5">
        <w:rPr>
          <w:rFonts w:asciiTheme="minorHAnsi" w:hAnsiTheme="minorHAnsi" w:cstheme="minorHAnsi"/>
          <w:color w:val="auto"/>
          <w:vertAlign w:val="superscript"/>
          <w:lang w:val="es-ES"/>
        </w:rPr>
        <w:t>1</w:t>
      </w:r>
    </w:p>
    <w:p w14:paraId="5AF022E9" w14:textId="77777777" w:rsidR="00E14E7B" w:rsidRPr="009071A5" w:rsidRDefault="00E14E7B" w:rsidP="00555374">
      <w:pPr>
        <w:rPr>
          <w:rFonts w:asciiTheme="minorHAnsi" w:hAnsiTheme="minorHAnsi" w:cstheme="minorHAnsi"/>
          <w:color w:val="auto"/>
          <w:vertAlign w:val="superscript"/>
          <w:lang w:val="es-ES"/>
        </w:rPr>
      </w:pPr>
    </w:p>
    <w:p w14:paraId="49782F44" w14:textId="49866AE7" w:rsidR="007E1630" w:rsidRPr="009071A5" w:rsidRDefault="007E1630" w:rsidP="00555374">
      <w:pPr>
        <w:rPr>
          <w:rFonts w:asciiTheme="minorHAnsi" w:hAnsiTheme="minorHAnsi" w:cstheme="minorHAnsi"/>
          <w:color w:val="auto"/>
          <w:lang w:val="es-ES"/>
        </w:rPr>
      </w:pPr>
      <w:r w:rsidRPr="009071A5">
        <w:rPr>
          <w:rFonts w:asciiTheme="minorHAnsi" w:hAnsiTheme="minorHAnsi" w:cstheme="minorHAnsi"/>
          <w:color w:val="auto"/>
          <w:vertAlign w:val="superscript"/>
          <w:lang w:val="es-ES"/>
        </w:rPr>
        <w:t xml:space="preserve">1 </w:t>
      </w:r>
      <w:r w:rsidRPr="009071A5">
        <w:rPr>
          <w:rFonts w:asciiTheme="minorHAnsi" w:hAnsiTheme="minorHAnsi" w:cstheme="minorHAnsi"/>
          <w:color w:val="auto"/>
          <w:lang w:val="es-ES"/>
        </w:rPr>
        <w:t>Instituto de Investigación Sanitaria, INCLIVA, Valencia</w:t>
      </w:r>
      <w:r w:rsidR="00FC1B01" w:rsidRPr="009071A5">
        <w:rPr>
          <w:rFonts w:asciiTheme="minorHAnsi" w:hAnsiTheme="minorHAnsi" w:cstheme="minorHAnsi"/>
          <w:color w:val="auto"/>
          <w:lang w:val="es-ES"/>
        </w:rPr>
        <w:t xml:space="preserve">, </w:t>
      </w:r>
      <w:proofErr w:type="spellStart"/>
      <w:r w:rsidR="00FC1B01" w:rsidRPr="009071A5">
        <w:rPr>
          <w:rFonts w:asciiTheme="minorHAnsi" w:hAnsiTheme="minorHAnsi" w:cstheme="minorHAnsi"/>
          <w:color w:val="auto"/>
          <w:lang w:val="es-ES"/>
        </w:rPr>
        <w:t>Spain</w:t>
      </w:r>
      <w:proofErr w:type="spellEnd"/>
    </w:p>
    <w:p w14:paraId="22BA2FC0" w14:textId="44BFFA48" w:rsidR="00693A24" w:rsidRPr="009071A5" w:rsidRDefault="00963158" w:rsidP="00555374">
      <w:pPr>
        <w:rPr>
          <w:rFonts w:asciiTheme="minorHAnsi" w:hAnsiTheme="minorHAnsi"/>
          <w:color w:val="auto"/>
          <w:lang w:val="es-ES"/>
        </w:rPr>
      </w:pPr>
      <w:r w:rsidRPr="009071A5">
        <w:rPr>
          <w:rFonts w:asciiTheme="minorHAnsi" w:hAnsiTheme="minorHAnsi" w:cstheme="minorHAnsi"/>
          <w:color w:val="auto"/>
          <w:vertAlign w:val="superscript"/>
          <w:lang w:val="es-ES"/>
        </w:rPr>
        <w:t xml:space="preserve">2 </w:t>
      </w:r>
      <w:r w:rsidR="00215412" w:rsidRPr="009071A5">
        <w:rPr>
          <w:rFonts w:asciiTheme="minorHAnsi" w:hAnsiTheme="minorHAnsi"/>
          <w:color w:val="auto"/>
          <w:lang w:val="es-ES"/>
        </w:rPr>
        <w:t xml:space="preserve">Unidad de Animalario del Centro de Investigación Príncipe Felipe (CIPF), Valencia, </w:t>
      </w:r>
      <w:proofErr w:type="spellStart"/>
      <w:r w:rsidR="00215412" w:rsidRPr="009071A5">
        <w:rPr>
          <w:rFonts w:asciiTheme="minorHAnsi" w:hAnsiTheme="minorHAnsi"/>
          <w:color w:val="auto"/>
          <w:lang w:val="es-ES"/>
        </w:rPr>
        <w:t>Spain</w:t>
      </w:r>
      <w:proofErr w:type="spellEnd"/>
    </w:p>
    <w:p w14:paraId="5BC6AFBE" w14:textId="13F1783F" w:rsidR="00963158" w:rsidRPr="009071A5" w:rsidRDefault="00693A24" w:rsidP="00555374">
      <w:pPr>
        <w:rPr>
          <w:rFonts w:asciiTheme="minorHAnsi" w:hAnsiTheme="minorHAnsi"/>
          <w:color w:val="auto"/>
          <w:lang w:val="es-ES"/>
        </w:rPr>
      </w:pPr>
      <w:r w:rsidRPr="009071A5">
        <w:rPr>
          <w:rFonts w:asciiTheme="minorHAnsi" w:hAnsiTheme="minorHAnsi"/>
          <w:color w:val="auto"/>
          <w:vertAlign w:val="superscript"/>
          <w:lang w:val="es-ES"/>
        </w:rPr>
        <w:t xml:space="preserve">3 </w:t>
      </w:r>
      <w:r w:rsidR="00963158" w:rsidRPr="009071A5">
        <w:rPr>
          <w:rFonts w:asciiTheme="minorHAnsi" w:hAnsiTheme="minorHAnsi"/>
          <w:color w:val="auto"/>
          <w:lang w:val="es-ES"/>
        </w:rPr>
        <w:t xml:space="preserve">Departamento de Pediatría, Obstetricia y Ginecología, Universidad de Valencia, </w:t>
      </w:r>
      <w:proofErr w:type="spellStart"/>
      <w:r w:rsidR="00963158" w:rsidRPr="009071A5">
        <w:rPr>
          <w:rFonts w:asciiTheme="minorHAnsi" w:hAnsiTheme="minorHAnsi"/>
          <w:color w:val="auto"/>
          <w:lang w:val="es-ES"/>
        </w:rPr>
        <w:t>Spain</w:t>
      </w:r>
      <w:proofErr w:type="spellEnd"/>
    </w:p>
    <w:p w14:paraId="7050E170" w14:textId="77777777" w:rsidR="00963158" w:rsidRPr="009071A5" w:rsidRDefault="00693A24" w:rsidP="00555374">
      <w:pPr>
        <w:rPr>
          <w:rFonts w:asciiTheme="minorHAnsi" w:hAnsiTheme="minorHAnsi" w:cstheme="minorHAnsi"/>
          <w:color w:val="auto"/>
          <w:lang w:val="es-ES"/>
        </w:rPr>
      </w:pPr>
      <w:r w:rsidRPr="009071A5">
        <w:rPr>
          <w:rFonts w:asciiTheme="minorHAnsi" w:hAnsiTheme="minorHAnsi"/>
          <w:color w:val="auto"/>
          <w:vertAlign w:val="superscript"/>
          <w:lang w:val="es-ES"/>
        </w:rPr>
        <w:t>4</w:t>
      </w:r>
      <w:r w:rsidR="00963158" w:rsidRPr="009071A5">
        <w:rPr>
          <w:rFonts w:asciiTheme="minorHAnsi" w:hAnsiTheme="minorHAnsi"/>
          <w:color w:val="auto"/>
          <w:vertAlign w:val="superscript"/>
          <w:lang w:val="es-ES"/>
        </w:rPr>
        <w:t xml:space="preserve"> </w:t>
      </w:r>
      <w:r w:rsidR="00215412" w:rsidRPr="009071A5">
        <w:rPr>
          <w:rFonts w:asciiTheme="minorHAnsi" w:hAnsiTheme="minorHAnsi"/>
          <w:color w:val="auto"/>
          <w:lang w:val="es-ES"/>
        </w:rPr>
        <w:t xml:space="preserve">Servicio de Obstetricia y Ginecología, Hospital Clínico Universitario de Valencia, </w:t>
      </w:r>
      <w:proofErr w:type="spellStart"/>
      <w:r w:rsidR="00215412" w:rsidRPr="009071A5">
        <w:rPr>
          <w:rFonts w:asciiTheme="minorHAnsi" w:hAnsiTheme="minorHAnsi"/>
          <w:color w:val="auto"/>
          <w:lang w:val="es-ES"/>
        </w:rPr>
        <w:t>Spain</w:t>
      </w:r>
      <w:proofErr w:type="spellEnd"/>
    </w:p>
    <w:p w14:paraId="69E58896" w14:textId="77777777" w:rsidR="00555374" w:rsidRPr="008A367E" w:rsidRDefault="00555374" w:rsidP="00555374">
      <w:pPr>
        <w:rPr>
          <w:rFonts w:asciiTheme="minorHAnsi" w:hAnsiTheme="minorHAnsi" w:cstheme="minorHAnsi"/>
          <w:bCs/>
          <w:i/>
          <w:color w:val="auto"/>
          <w:lang w:val="es-ES"/>
        </w:rPr>
      </w:pPr>
    </w:p>
    <w:p w14:paraId="25B5C8EC" w14:textId="77777777" w:rsidR="006670F6" w:rsidRDefault="007E1630" w:rsidP="006670F6">
      <w:pPr>
        <w:rPr>
          <w:rFonts w:asciiTheme="minorHAnsi" w:hAnsiTheme="minorHAnsi" w:cstheme="minorHAnsi"/>
          <w:bCs/>
          <w:color w:val="auto"/>
        </w:rPr>
      </w:pPr>
      <w:r w:rsidRPr="006670F6">
        <w:rPr>
          <w:rFonts w:asciiTheme="minorHAnsi" w:hAnsiTheme="minorHAnsi" w:cstheme="minorHAnsi"/>
          <w:bCs/>
          <w:color w:val="auto"/>
        </w:rPr>
        <w:t>Corresponding Author:</w:t>
      </w:r>
      <w:r w:rsidR="00963158" w:rsidRPr="006670F6">
        <w:rPr>
          <w:rFonts w:asciiTheme="minorHAnsi" w:hAnsiTheme="minorHAnsi" w:cstheme="minorHAnsi"/>
          <w:bCs/>
          <w:color w:val="auto"/>
        </w:rPr>
        <w:t xml:space="preserve"> </w:t>
      </w:r>
    </w:p>
    <w:p w14:paraId="49E9C4D3" w14:textId="77777777" w:rsidR="007E1630" w:rsidRPr="006670F6" w:rsidRDefault="006670F6" w:rsidP="00555374">
      <w:pPr>
        <w:rPr>
          <w:rFonts w:asciiTheme="minorHAnsi" w:hAnsiTheme="minorHAnsi" w:cstheme="minorHAnsi"/>
          <w:bCs/>
          <w:color w:val="auto"/>
          <w:lang w:val="es-ES"/>
        </w:rPr>
      </w:pPr>
      <w:proofErr w:type="spellStart"/>
      <w:r w:rsidRPr="006670F6">
        <w:rPr>
          <w:rFonts w:asciiTheme="minorHAnsi" w:hAnsiTheme="minorHAnsi" w:cstheme="minorHAnsi"/>
          <w:bCs/>
          <w:color w:val="auto"/>
          <w:lang w:val="es-ES"/>
        </w:rPr>
        <w:t>Raul</w:t>
      </w:r>
      <w:proofErr w:type="spellEnd"/>
      <w:r w:rsidRPr="006670F6">
        <w:rPr>
          <w:rFonts w:asciiTheme="minorHAnsi" w:hAnsiTheme="minorHAnsi" w:cstheme="minorHAnsi"/>
          <w:bCs/>
          <w:color w:val="auto"/>
          <w:lang w:val="es-ES"/>
        </w:rPr>
        <w:t xml:space="preserve"> Gómez </w:t>
      </w:r>
      <w:r>
        <w:rPr>
          <w:rFonts w:asciiTheme="minorHAnsi" w:hAnsiTheme="minorHAnsi" w:cstheme="minorHAnsi"/>
          <w:bCs/>
          <w:color w:val="auto"/>
          <w:lang w:val="es-ES"/>
        </w:rPr>
        <w:tab/>
      </w:r>
      <w:r>
        <w:rPr>
          <w:rFonts w:asciiTheme="minorHAnsi" w:hAnsiTheme="minorHAnsi" w:cstheme="minorHAnsi"/>
          <w:bCs/>
          <w:color w:val="auto"/>
          <w:lang w:val="es-ES"/>
        </w:rPr>
        <w:tab/>
      </w:r>
      <w:r w:rsidRPr="006670F6">
        <w:rPr>
          <w:rFonts w:asciiTheme="minorHAnsi" w:hAnsiTheme="minorHAnsi" w:cstheme="minorHAnsi"/>
          <w:bCs/>
          <w:color w:val="auto"/>
          <w:lang w:val="es-ES"/>
        </w:rPr>
        <w:t>(raulgomgal@gmail.com)</w:t>
      </w:r>
    </w:p>
    <w:p w14:paraId="6DFFF353" w14:textId="77777777" w:rsidR="00555374" w:rsidRPr="006670F6" w:rsidRDefault="00555374" w:rsidP="00555374">
      <w:pPr>
        <w:rPr>
          <w:rFonts w:asciiTheme="minorHAnsi" w:hAnsiTheme="minorHAnsi" w:cstheme="minorHAnsi"/>
          <w:bCs/>
          <w:color w:val="auto"/>
        </w:rPr>
      </w:pPr>
    </w:p>
    <w:p w14:paraId="0F269916" w14:textId="77777777" w:rsidR="00232E05" w:rsidRPr="006670F6" w:rsidRDefault="00232E05" w:rsidP="00555374">
      <w:pPr>
        <w:rPr>
          <w:rFonts w:asciiTheme="minorHAnsi" w:hAnsiTheme="minorHAnsi" w:cstheme="minorHAnsi"/>
          <w:bCs/>
          <w:color w:val="auto"/>
        </w:rPr>
      </w:pPr>
      <w:r w:rsidRPr="006670F6">
        <w:rPr>
          <w:rFonts w:asciiTheme="minorHAnsi" w:hAnsiTheme="minorHAnsi" w:cstheme="minorHAnsi"/>
          <w:bCs/>
          <w:color w:val="auto"/>
        </w:rPr>
        <w:t xml:space="preserve">Author </w:t>
      </w:r>
      <w:r w:rsidR="007E1630" w:rsidRPr="006670F6">
        <w:rPr>
          <w:rFonts w:asciiTheme="minorHAnsi" w:hAnsiTheme="minorHAnsi" w:cstheme="minorHAnsi"/>
          <w:bCs/>
          <w:color w:val="auto"/>
        </w:rPr>
        <w:t xml:space="preserve">Email </w:t>
      </w:r>
      <w:r w:rsidRPr="006670F6">
        <w:rPr>
          <w:rFonts w:asciiTheme="minorHAnsi" w:hAnsiTheme="minorHAnsi" w:cstheme="minorHAnsi"/>
          <w:bCs/>
          <w:color w:val="auto"/>
        </w:rPr>
        <w:t>Addresses</w:t>
      </w:r>
      <w:r w:rsidR="007E1630" w:rsidRPr="006670F6">
        <w:rPr>
          <w:rFonts w:asciiTheme="minorHAnsi" w:hAnsiTheme="minorHAnsi" w:cstheme="minorHAnsi"/>
          <w:bCs/>
          <w:color w:val="auto"/>
        </w:rPr>
        <w:t xml:space="preserve">: </w:t>
      </w:r>
    </w:p>
    <w:p w14:paraId="56CBA40D" w14:textId="77777777" w:rsidR="00232E05" w:rsidRPr="006670F6" w:rsidRDefault="00FF7957" w:rsidP="00555374">
      <w:pPr>
        <w:rPr>
          <w:rFonts w:asciiTheme="minorHAnsi" w:hAnsiTheme="minorHAnsi" w:cstheme="minorHAnsi"/>
          <w:bCs/>
          <w:color w:val="auto"/>
          <w:lang w:val="es-ES"/>
        </w:rPr>
      </w:pPr>
      <w:r w:rsidRPr="006670F6">
        <w:rPr>
          <w:rFonts w:asciiTheme="minorHAnsi" w:hAnsiTheme="minorHAnsi" w:cstheme="minorHAnsi"/>
          <w:bCs/>
          <w:color w:val="auto"/>
          <w:lang w:val="es-ES"/>
        </w:rPr>
        <w:t xml:space="preserve">Jessica </w:t>
      </w:r>
      <w:proofErr w:type="spellStart"/>
      <w:r w:rsidRPr="006670F6">
        <w:rPr>
          <w:rFonts w:asciiTheme="minorHAnsi" w:hAnsiTheme="minorHAnsi" w:cstheme="minorHAnsi"/>
          <w:bCs/>
          <w:color w:val="auto"/>
          <w:lang w:val="es-ES"/>
        </w:rPr>
        <w:t>Martinez</w:t>
      </w:r>
      <w:proofErr w:type="spellEnd"/>
      <w:r w:rsidR="006670F6" w:rsidRPr="006670F6">
        <w:rPr>
          <w:rFonts w:asciiTheme="minorHAnsi" w:hAnsiTheme="minorHAnsi" w:cstheme="minorHAnsi"/>
          <w:bCs/>
          <w:color w:val="auto"/>
          <w:lang w:val="es-ES"/>
        </w:rPr>
        <w:t xml:space="preserve"> </w:t>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Pr="006670F6">
        <w:rPr>
          <w:rFonts w:asciiTheme="minorHAnsi" w:hAnsiTheme="minorHAnsi" w:cstheme="minorHAnsi"/>
          <w:bCs/>
          <w:color w:val="auto"/>
          <w:lang w:val="es-ES"/>
        </w:rPr>
        <w:t>jessik_nenu@hotmail.com</w:t>
      </w:r>
      <w:r w:rsidR="006670F6" w:rsidRPr="006670F6">
        <w:rPr>
          <w:rFonts w:asciiTheme="minorHAnsi" w:hAnsiTheme="minorHAnsi" w:cstheme="minorHAnsi"/>
          <w:bCs/>
          <w:color w:val="auto"/>
          <w:lang w:val="es-ES"/>
        </w:rPr>
        <w:t>)</w:t>
      </w:r>
    </w:p>
    <w:p w14:paraId="5D61765D" w14:textId="77777777" w:rsidR="00232E05" w:rsidRPr="006670F6" w:rsidRDefault="00FF7957" w:rsidP="00555374">
      <w:pPr>
        <w:rPr>
          <w:rFonts w:asciiTheme="minorHAnsi" w:hAnsiTheme="minorHAnsi" w:cstheme="minorHAnsi"/>
          <w:bCs/>
          <w:color w:val="auto"/>
          <w:lang w:val="es-ES"/>
        </w:rPr>
      </w:pPr>
      <w:proofErr w:type="spellStart"/>
      <w:r w:rsidRPr="006670F6">
        <w:rPr>
          <w:rFonts w:asciiTheme="minorHAnsi" w:hAnsiTheme="minorHAnsi" w:cstheme="minorHAnsi"/>
          <w:bCs/>
          <w:color w:val="auto"/>
          <w:lang w:val="es-ES"/>
        </w:rPr>
        <w:t>Vibiana</w:t>
      </w:r>
      <w:proofErr w:type="spellEnd"/>
      <w:r w:rsidRPr="006670F6">
        <w:rPr>
          <w:rFonts w:asciiTheme="minorHAnsi" w:hAnsiTheme="minorHAnsi" w:cstheme="minorHAnsi"/>
          <w:bCs/>
          <w:color w:val="auto"/>
          <w:lang w:val="es-ES"/>
        </w:rPr>
        <w:t xml:space="preserve"> </w:t>
      </w:r>
      <w:proofErr w:type="spellStart"/>
      <w:r w:rsidRPr="006670F6">
        <w:rPr>
          <w:rFonts w:asciiTheme="minorHAnsi" w:hAnsiTheme="minorHAnsi" w:cstheme="minorHAnsi"/>
          <w:bCs/>
          <w:color w:val="auto"/>
          <w:lang w:val="es-ES"/>
        </w:rPr>
        <w:t>Bisbal</w:t>
      </w:r>
      <w:proofErr w:type="spellEnd"/>
      <w:r w:rsidR="006670F6">
        <w:rPr>
          <w:rFonts w:asciiTheme="minorHAnsi" w:hAnsiTheme="minorHAnsi" w:cstheme="minorHAnsi"/>
          <w:bCs/>
          <w:color w:val="auto"/>
          <w:lang w:val="es-ES"/>
        </w:rPr>
        <w:tab/>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006670F6" w:rsidRPr="006670F6">
        <w:rPr>
          <w:rStyle w:val="Hipervnculo"/>
          <w:rFonts w:asciiTheme="minorHAnsi" w:hAnsiTheme="minorHAnsi" w:cstheme="minorHAnsi"/>
          <w:bCs/>
          <w:color w:val="auto"/>
          <w:u w:val="none"/>
          <w:lang w:val="es-ES"/>
        </w:rPr>
        <w:t>vbisbal@cipf.es)</w:t>
      </w:r>
    </w:p>
    <w:p w14:paraId="7F06C059" w14:textId="77777777" w:rsidR="00232E05" w:rsidRPr="006670F6" w:rsidRDefault="00FF7957" w:rsidP="00555374">
      <w:pPr>
        <w:rPr>
          <w:rFonts w:asciiTheme="minorHAnsi" w:hAnsiTheme="minorHAnsi" w:cstheme="minorHAnsi"/>
          <w:bCs/>
          <w:color w:val="auto"/>
          <w:lang w:val="es-ES"/>
        </w:rPr>
      </w:pPr>
      <w:r w:rsidRPr="006670F6">
        <w:rPr>
          <w:rFonts w:asciiTheme="minorHAnsi" w:hAnsiTheme="minorHAnsi" w:cstheme="minorHAnsi"/>
          <w:bCs/>
          <w:color w:val="auto"/>
          <w:lang w:val="es-ES"/>
        </w:rPr>
        <w:t xml:space="preserve">Nerea Marín </w:t>
      </w:r>
      <w:r w:rsidR="006670F6">
        <w:rPr>
          <w:rFonts w:asciiTheme="minorHAnsi" w:hAnsiTheme="minorHAnsi" w:cstheme="minorHAnsi"/>
          <w:bCs/>
          <w:color w:val="auto"/>
          <w:lang w:val="es-ES"/>
        </w:rPr>
        <w:tab/>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Pr="006670F6">
        <w:rPr>
          <w:rStyle w:val="Hipervnculo"/>
          <w:rFonts w:asciiTheme="minorHAnsi" w:hAnsiTheme="minorHAnsi" w:cstheme="minorHAnsi"/>
          <w:bCs/>
          <w:color w:val="auto"/>
          <w:u w:val="none"/>
          <w:lang w:val="es-ES"/>
        </w:rPr>
        <w:t>nmarin@cipf.es</w:t>
      </w:r>
      <w:r w:rsidR="006670F6" w:rsidRPr="006670F6">
        <w:rPr>
          <w:rStyle w:val="Hipervnculo"/>
          <w:rFonts w:asciiTheme="minorHAnsi" w:hAnsiTheme="minorHAnsi" w:cstheme="minorHAnsi"/>
          <w:bCs/>
          <w:color w:val="auto"/>
          <w:u w:val="none"/>
          <w:lang w:val="es-ES"/>
        </w:rPr>
        <w:t>)</w:t>
      </w:r>
    </w:p>
    <w:p w14:paraId="410E0C1F" w14:textId="77777777" w:rsidR="00232E05" w:rsidRPr="006670F6" w:rsidRDefault="00FF7957" w:rsidP="00555374">
      <w:pPr>
        <w:rPr>
          <w:rFonts w:asciiTheme="minorHAnsi" w:hAnsiTheme="minorHAnsi" w:cstheme="minorHAnsi"/>
          <w:bCs/>
          <w:color w:val="auto"/>
          <w:lang w:val="es-ES"/>
        </w:rPr>
      </w:pPr>
      <w:proofErr w:type="spellStart"/>
      <w:r w:rsidRPr="006670F6">
        <w:rPr>
          <w:rFonts w:asciiTheme="minorHAnsi" w:hAnsiTheme="minorHAnsi" w:cstheme="minorHAnsi"/>
          <w:bCs/>
          <w:color w:val="auto"/>
          <w:lang w:val="es-ES"/>
        </w:rPr>
        <w:t>Antono</w:t>
      </w:r>
      <w:proofErr w:type="spellEnd"/>
      <w:r w:rsidRPr="006670F6">
        <w:rPr>
          <w:rFonts w:asciiTheme="minorHAnsi" w:hAnsiTheme="minorHAnsi" w:cstheme="minorHAnsi"/>
          <w:bCs/>
          <w:color w:val="auto"/>
          <w:lang w:val="es-ES"/>
        </w:rPr>
        <w:t xml:space="preserve"> Cano </w:t>
      </w:r>
      <w:r w:rsidR="006670F6">
        <w:rPr>
          <w:rFonts w:asciiTheme="minorHAnsi" w:hAnsiTheme="minorHAnsi" w:cstheme="minorHAnsi"/>
          <w:bCs/>
          <w:color w:val="auto"/>
          <w:lang w:val="es-ES"/>
        </w:rPr>
        <w:tab/>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Pr="006670F6">
        <w:rPr>
          <w:rStyle w:val="Hipervnculo"/>
          <w:rFonts w:asciiTheme="minorHAnsi" w:hAnsiTheme="minorHAnsi" w:cstheme="minorHAnsi"/>
          <w:bCs/>
          <w:color w:val="auto"/>
          <w:u w:val="none"/>
          <w:lang w:val="es-ES"/>
        </w:rPr>
        <w:t>Antonio.cano@uv.es</w:t>
      </w:r>
      <w:r w:rsidR="006670F6" w:rsidRPr="006670F6">
        <w:rPr>
          <w:rStyle w:val="Hipervnculo"/>
          <w:rFonts w:asciiTheme="minorHAnsi" w:hAnsiTheme="minorHAnsi" w:cstheme="minorHAnsi"/>
          <w:bCs/>
          <w:color w:val="auto"/>
          <w:u w:val="none"/>
          <w:lang w:val="es-ES"/>
        </w:rPr>
        <w:t>)</w:t>
      </w:r>
    </w:p>
    <w:p w14:paraId="52F3C96B" w14:textId="77777777" w:rsidR="00555374" w:rsidRPr="008A367E" w:rsidRDefault="00555374" w:rsidP="00555374">
      <w:pPr>
        <w:pStyle w:val="NormalWeb"/>
        <w:spacing w:before="0" w:beforeAutospacing="0" w:after="0" w:afterAutospacing="0"/>
        <w:rPr>
          <w:rFonts w:asciiTheme="minorHAnsi" w:hAnsiTheme="minorHAnsi" w:cstheme="minorHAnsi"/>
          <w:b/>
          <w:bCs/>
          <w:color w:val="auto"/>
          <w:lang w:val="es-ES"/>
        </w:rPr>
      </w:pPr>
    </w:p>
    <w:p w14:paraId="6D82E4A3" w14:textId="77777777" w:rsidR="006305D7" w:rsidRPr="008A367E" w:rsidRDefault="000B5CA9" w:rsidP="00555374">
      <w:pPr>
        <w:pStyle w:val="NormalWeb"/>
        <w:spacing w:before="0" w:beforeAutospacing="0" w:after="0" w:afterAutospacing="0"/>
        <w:rPr>
          <w:rFonts w:asciiTheme="minorHAnsi" w:hAnsiTheme="minorHAnsi" w:cstheme="minorHAnsi"/>
          <w:color w:val="auto"/>
          <w:lang w:val="es-ES"/>
        </w:rPr>
      </w:pPr>
      <w:r w:rsidRPr="000B5CA9">
        <w:rPr>
          <w:rFonts w:asciiTheme="minorHAnsi" w:hAnsiTheme="minorHAnsi" w:cstheme="minorHAnsi"/>
          <w:b/>
          <w:bCs/>
          <w:color w:val="auto"/>
          <w:lang w:val="es-ES"/>
        </w:rPr>
        <w:t>KEYWORDS:</w:t>
      </w:r>
    </w:p>
    <w:p w14:paraId="518A2817" w14:textId="3308DDCF" w:rsidR="007A4DD6" w:rsidRPr="009071A5" w:rsidRDefault="007E1630" w:rsidP="00555374">
      <w:pPr>
        <w:rPr>
          <w:rFonts w:asciiTheme="minorHAnsi" w:hAnsiTheme="minorHAnsi" w:cstheme="minorHAnsi"/>
          <w:color w:val="auto"/>
        </w:rPr>
      </w:pPr>
      <w:r w:rsidRPr="009071A5">
        <w:rPr>
          <w:rFonts w:asciiTheme="minorHAnsi" w:hAnsiTheme="minorHAnsi" w:cstheme="minorHAnsi"/>
          <w:color w:val="auto"/>
        </w:rPr>
        <w:t>Endometriosis, heterologous</w:t>
      </w:r>
      <w:r w:rsidR="00D90781" w:rsidRPr="009071A5">
        <w:rPr>
          <w:rFonts w:asciiTheme="minorHAnsi" w:hAnsiTheme="minorHAnsi" w:cstheme="minorHAnsi"/>
          <w:color w:val="auto"/>
        </w:rPr>
        <w:t>,</w:t>
      </w:r>
      <w:r w:rsidRPr="009071A5">
        <w:rPr>
          <w:rFonts w:asciiTheme="minorHAnsi" w:hAnsiTheme="minorHAnsi" w:cstheme="minorHAnsi"/>
          <w:color w:val="auto"/>
        </w:rPr>
        <w:t xml:space="preserve"> mouse model, </w:t>
      </w:r>
      <w:proofErr w:type="spellStart"/>
      <w:r w:rsidRPr="009071A5">
        <w:rPr>
          <w:rFonts w:asciiTheme="minorHAnsi" w:hAnsiTheme="minorHAnsi" w:cstheme="minorHAnsi"/>
          <w:color w:val="auto"/>
        </w:rPr>
        <w:t>mCherry</w:t>
      </w:r>
      <w:proofErr w:type="spellEnd"/>
      <w:r w:rsidRPr="009071A5">
        <w:rPr>
          <w:rFonts w:asciiTheme="minorHAnsi" w:hAnsiTheme="minorHAnsi" w:cstheme="minorHAnsi"/>
          <w:color w:val="auto"/>
        </w:rPr>
        <w:t>, in vivo</w:t>
      </w:r>
      <w:r w:rsidR="00D90781" w:rsidRPr="009071A5">
        <w:rPr>
          <w:rFonts w:asciiTheme="minorHAnsi" w:hAnsiTheme="minorHAnsi" w:cstheme="minorHAnsi"/>
          <w:color w:val="auto"/>
        </w:rPr>
        <w:t>,</w:t>
      </w:r>
      <w:r w:rsidRPr="009071A5">
        <w:rPr>
          <w:rFonts w:asciiTheme="minorHAnsi" w:hAnsiTheme="minorHAnsi" w:cstheme="minorHAnsi"/>
          <w:color w:val="auto"/>
        </w:rPr>
        <w:t xml:space="preserve"> monitoring</w:t>
      </w:r>
    </w:p>
    <w:p w14:paraId="3C30E355" w14:textId="77777777" w:rsidR="006305D7" w:rsidRPr="009071A5" w:rsidRDefault="006305D7" w:rsidP="00555374">
      <w:pPr>
        <w:pStyle w:val="NormalWeb"/>
        <w:spacing w:before="0" w:beforeAutospacing="0" w:after="0" w:afterAutospacing="0"/>
        <w:rPr>
          <w:rFonts w:asciiTheme="minorHAnsi" w:hAnsiTheme="minorHAnsi" w:cstheme="minorHAnsi"/>
          <w:color w:val="auto"/>
        </w:rPr>
      </w:pPr>
    </w:p>
    <w:p w14:paraId="3A8DF9B6" w14:textId="77777777" w:rsidR="006305D7" w:rsidRPr="009071A5" w:rsidRDefault="006305D7" w:rsidP="00555374">
      <w:pPr>
        <w:rPr>
          <w:rFonts w:asciiTheme="minorHAnsi" w:hAnsiTheme="minorHAnsi" w:cstheme="minorHAnsi"/>
          <w:color w:val="auto"/>
        </w:rPr>
      </w:pPr>
      <w:r w:rsidRPr="009071A5">
        <w:rPr>
          <w:rFonts w:asciiTheme="minorHAnsi" w:hAnsiTheme="minorHAnsi" w:cstheme="minorHAnsi"/>
          <w:b/>
          <w:bCs/>
          <w:color w:val="auto"/>
        </w:rPr>
        <w:t>SHORT ABSTRACT:</w:t>
      </w:r>
      <w:r w:rsidRPr="009071A5">
        <w:rPr>
          <w:rFonts w:asciiTheme="minorHAnsi" w:hAnsiTheme="minorHAnsi" w:cstheme="minorHAnsi"/>
          <w:color w:val="auto"/>
        </w:rPr>
        <w:t xml:space="preserve"> </w:t>
      </w:r>
    </w:p>
    <w:p w14:paraId="73B1A00B" w14:textId="77777777" w:rsidR="00EB020F" w:rsidRPr="009071A5" w:rsidRDefault="00FF7957" w:rsidP="00555374">
      <w:pPr>
        <w:tabs>
          <w:tab w:val="left" w:pos="0"/>
        </w:tabs>
        <w:rPr>
          <w:rFonts w:asciiTheme="minorHAnsi" w:hAnsiTheme="minorHAnsi" w:cstheme="minorHAnsi"/>
          <w:color w:val="auto"/>
        </w:rPr>
      </w:pPr>
      <w:r w:rsidRPr="009071A5">
        <w:rPr>
          <w:rFonts w:asciiTheme="minorHAnsi" w:hAnsiTheme="minorHAnsi" w:cs="Arial"/>
          <w:color w:val="auto"/>
          <w:shd w:val="clear" w:color="auto" w:fill="FFFFFF"/>
        </w:rPr>
        <w:t>Here</w:t>
      </w:r>
      <w:r w:rsidR="00195DA5">
        <w:rPr>
          <w:rFonts w:asciiTheme="minorHAnsi" w:hAnsiTheme="minorHAnsi" w:cs="Arial"/>
          <w:color w:val="auto"/>
          <w:shd w:val="clear" w:color="auto" w:fill="FFFFFF"/>
        </w:rPr>
        <w:t>,</w:t>
      </w:r>
      <w:r w:rsidRPr="009071A5">
        <w:rPr>
          <w:rFonts w:asciiTheme="minorHAnsi" w:hAnsiTheme="minorHAnsi" w:cs="Arial"/>
          <w:color w:val="auto"/>
          <w:shd w:val="clear" w:color="auto" w:fill="FFFFFF"/>
        </w:rPr>
        <w:t xml:space="preserve"> we present a protocol for live-imaging of fluorescently labeled human endometrial fragments grafted </w:t>
      </w:r>
      <w:r w:rsidR="00EB020F" w:rsidRPr="009071A5">
        <w:rPr>
          <w:rFonts w:asciiTheme="minorHAnsi" w:hAnsiTheme="minorHAnsi" w:cstheme="minorHAnsi"/>
          <w:color w:val="auto"/>
        </w:rPr>
        <w:t xml:space="preserve">in mice. The method allows studying the effects of drugs of choice on endometriotic lesion size through monitoring </w:t>
      </w:r>
      <w:r w:rsidRPr="009071A5">
        <w:rPr>
          <w:rFonts w:asciiTheme="minorHAnsi" w:hAnsiTheme="minorHAnsi" w:cstheme="minorHAnsi"/>
          <w:color w:val="auto"/>
        </w:rPr>
        <w:t>and quantification of fluorescence emitted by the fluorescent reporter on real time</w:t>
      </w:r>
    </w:p>
    <w:p w14:paraId="0055B98A" w14:textId="77777777" w:rsidR="006305D7" w:rsidRPr="009071A5" w:rsidRDefault="006305D7" w:rsidP="00555374">
      <w:pPr>
        <w:rPr>
          <w:rFonts w:asciiTheme="minorHAnsi" w:hAnsiTheme="minorHAnsi" w:cstheme="minorHAnsi"/>
          <w:color w:val="auto"/>
        </w:rPr>
      </w:pPr>
    </w:p>
    <w:p w14:paraId="73BB9A34" w14:textId="77777777" w:rsidR="006305D7" w:rsidRPr="009071A5" w:rsidRDefault="006305D7" w:rsidP="00555374">
      <w:pPr>
        <w:rPr>
          <w:rFonts w:asciiTheme="minorHAnsi" w:hAnsiTheme="minorHAnsi" w:cstheme="minorHAnsi"/>
          <w:color w:val="auto"/>
        </w:rPr>
      </w:pPr>
      <w:r w:rsidRPr="009071A5">
        <w:rPr>
          <w:rFonts w:asciiTheme="minorHAnsi" w:hAnsiTheme="minorHAnsi" w:cstheme="minorHAnsi"/>
          <w:b/>
          <w:bCs/>
          <w:color w:val="auto"/>
        </w:rPr>
        <w:t>LONG ABSTRACT:</w:t>
      </w:r>
    </w:p>
    <w:p w14:paraId="7F17AA22" w14:textId="0082E8CA" w:rsidR="00671B1A" w:rsidRPr="009071A5" w:rsidRDefault="00F56205" w:rsidP="00555374">
      <w:pPr>
        <w:tabs>
          <w:tab w:val="left" w:pos="0"/>
        </w:tabs>
        <w:rPr>
          <w:rFonts w:asciiTheme="minorHAnsi" w:hAnsiTheme="minorHAnsi" w:cstheme="minorHAnsi"/>
          <w:color w:val="auto"/>
        </w:rPr>
      </w:pPr>
      <w:r w:rsidRPr="009071A5">
        <w:rPr>
          <w:rFonts w:asciiTheme="minorHAnsi" w:hAnsiTheme="minorHAnsi" w:cstheme="minorHAnsi"/>
          <w:color w:val="auto"/>
        </w:rPr>
        <w:t>Here</w:t>
      </w:r>
      <w:r w:rsidR="00195DA5">
        <w:rPr>
          <w:rFonts w:asciiTheme="minorHAnsi" w:hAnsiTheme="minorHAnsi" w:cstheme="minorHAnsi"/>
          <w:color w:val="auto"/>
        </w:rPr>
        <w:t xml:space="preserve">, </w:t>
      </w:r>
      <w:r w:rsidRPr="009071A5">
        <w:rPr>
          <w:rFonts w:asciiTheme="minorHAnsi" w:hAnsiTheme="minorHAnsi" w:cstheme="minorHAnsi"/>
          <w:color w:val="auto"/>
        </w:rPr>
        <w:t>we describe a p</w:t>
      </w:r>
      <w:r w:rsidR="00EB020F" w:rsidRPr="009071A5">
        <w:rPr>
          <w:rFonts w:asciiTheme="minorHAnsi" w:hAnsiTheme="minorHAnsi" w:cstheme="minorHAnsi"/>
          <w:color w:val="auto"/>
        </w:rPr>
        <w:t xml:space="preserve">rotocol </w:t>
      </w:r>
      <w:r w:rsidR="00195DA5">
        <w:rPr>
          <w:rFonts w:asciiTheme="minorHAnsi" w:hAnsiTheme="minorHAnsi" w:cstheme="minorHAnsi"/>
          <w:color w:val="auto"/>
        </w:rPr>
        <w:t>for</w:t>
      </w:r>
      <w:r w:rsidR="00195DA5" w:rsidRPr="009071A5">
        <w:rPr>
          <w:rFonts w:asciiTheme="minorHAnsi" w:hAnsiTheme="minorHAnsi" w:cstheme="minorHAnsi"/>
          <w:color w:val="auto"/>
        </w:rPr>
        <w:t xml:space="preserve"> </w:t>
      </w:r>
      <w:r w:rsidR="00EB020F" w:rsidRPr="009071A5">
        <w:rPr>
          <w:rFonts w:asciiTheme="minorHAnsi" w:hAnsiTheme="minorHAnsi" w:cstheme="minorHAnsi"/>
          <w:color w:val="auto"/>
        </w:rPr>
        <w:t xml:space="preserve">the </w:t>
      </w:r>
      <w:r w:rsidRPr="009071A5">
        <w:rPr>
          <w:rFonts w:asciiTheme="minorHAnsi" w:hAnsiTheme="minorHAnsi" w:cstheme="minorHAnsi"/>
          <w:color w:val="auto"/>
        </w:rPr>
        <w:t xml:space="preserve">implementation </w:t>
      </w:r>
      <w:r w:rsidR="00CF37E5" w:rsidRPr="009071A5">
        <w:rPr>
          <w:rFonts w:asciiTheme="minorHAnsi" w:hAnsiTheme="minorHAnsi" w:cstheme="minorHAnsi"/>
          <w:color w:val="auto"/>
        </w:rPr>
        <w:t>of a</w:t>
      </w:r>
      <w:r w:rsidR="00566102" w:rsidRPr="009071A5">
        <w:rPr>
          <w:rFonts w:asciiTheme="minorHAnsi" w:hAnsiTheme="minorHAnsi" w:cstheme="minorHAnsi"/>
          <w:color w:val="auto"/>
        </w:rPr>
        <w:t xml:space="preserve"> </w:t>
      </w:r>
      <w:r w:rsidR="00671B1A" w:rsidRPr="009071A5">
        <w:rPr>
          <w:rFonts w:asciiTheme="minorHAnsi" w:hAnsiTheme="minorHAnsi" w:cstheme="minorHAnsi"/>
          <w:color w:val="auto"/>
        </w:rPr>
        <w:t xml:space="preserve">heterologous mouse model </w:t>
      </w:r>
      <w:r w:rsidR="004236A0" w:rsidRPr="009071A5">
        <w:rPr>
          <w:rFonts w:asciiTheme="minorHAnsi" w:hAnsiTheme="minorHAnsi" w:cstheme="minorHAnsi"/>
          <w:color w:val="auto"/>
        </w:rPr>
        <w:t xml:space="preserve">in which progression of </w:t>
      </w:r>
      <w:r w:rsidR="00671B1A" w:rsidRPr="009071A5">
        <w:rPr>
          <w:rFonts w:asciiTheme="minorHAnsi" w:hAnsiTheme="minorHAnsi" w:cstheme="minorHAnsi"/>
          <w:color w:val="auto"/>
        </w:rPr>
        <w:t xml:space="preserve">endometriosis </w:t>
      </w:r>
      <w:r w:rsidR="004236A0" w:rsidRPr="009071A5">
        <w:rPr>
          <w:rFonts w:asciiTheme="minorHAnsi" w:hAnsiTheme="minorHAnsi" w:cstheme="minorHAnsi"/>
          <w:color w:val="auto"/>
        </w:rPr>
        <w:t xml:space="preserve">can be assessed in real time through noninvasive monitoring of fluorescence emitted by implanted ectopic human endometrial tissue. For </w:t>
      </w:r>
      <w:r w:rsidR="00195DA5">
        <w:rPr>
          <w:rFonts w:asciiTheme="minorHAnsi" w:hAnsiTheme="minorHAnsi" w:cstheme="minorHAnsi"/>
          <w:color w:val="auto"/>
        </w:rPr>
        <w:t>this</w:t>
      </w:r>
      <w:r w:rsidR="00195DA5" w:rsidRPr="009071A5">
        <w:rPr>
          <w:rFonts w:asciiTheme="minorHAnsi" w:hAnsiTheme="minorHAnsi" w:cstheme="minorHAnsi"/>
          <w:color w:val="auto"/>
        </w:rPr>
        <w:t xml:space="preserve"> </w:t>
      </w:r>
      <w:r w:rsidR="004236A0" w:rsidRPr="009071A5">
        <w:rPr>
          <w:rFonts w:asciiTheme="minorHAnsi" w:hAnsiTheme="minorHAnsi" w:cstheme="minorHAnsi"/>
          <w:color w:val="auto"/>
        </w:rPr>
        <w:t>purpose,</w:t>
      </w:r>
      <w:r w:rsidR="005973A6" w:rsidRPr="009071A5">
        <w:rPr>
          <w:rFonts w:asciiTheme="minorHAnsi" w:hAnsiTheme="minorHAnsi" w:cstheme="minorHAnsi"/>
          <w:color w:val="auto"/>
        </w:rPr>
        <w:t xml:space="preserve"> biopsies of human endometrium </w:t>
      </w:r>
      <w:r w:rsidR="00697695" w:rsidRPr="009071A5">
        <w:rPr>
          <w:rFonts w:asciiTheme="minorHAnsi" w:hAnsiTheme="minorHAnsi" w:cstheme="minorHAnsi"/>
          <w:color w:val="auto"/>
        </w:rPr>
        <w:t xml:space="preserve">are </w:t>
      </w:r>
      <w:r w:rsidR="004236A0" w:rsidRPr="009071A5">
        <w:rPr>
          <w:rFonts w:asciiTheme="minorHAnsi" w:hAnsiTheme="minorHAnsi" w:cstheme="minorHAnsi"/>
          <w:color w:val="auto"/>
        </w:rPr>
        <w:t xml:space="preserve">obtained from donor women ongoing oocyte donation. </w:t>
      </w:r>
      <w:r w:rsidR="00C64DCE" w:rsidRPr="009071A5">
        <w:rPr>
          <w:rFonts w:asciiTheme="minorHAnsi" w:hAnsiTheme="minorHAnsi" w:cstheme="minorHAnsi"/>
          <w:color w:val="auto"/>
        </w:rPr>
        <w:t xml:space="preserve">Human </w:t>
      </w:r>
      <w:r w:rsidR="004236A0" w:rsidRPr="009071A5">
        <w:rPr>
          <w:rFonts w:asciiTheme="minorHAnsi" w:hAnsiTheme="minorHAnsi" w:cstheme="minorHAnsi"/>
          <w:color w:val="auto"/>
        </w:rPr>
        <w:t xml:space="preserve">endometrial fragments </w:t>
      </w:r>
      <w:r w:rsidR="00697695" w:rsidRPr="009071A5">
        <w:rPr>
          <w:rFonts w:asciiTheme="minorHAnsi" w:hAnsiTheme="minorHAnsi" w:cstheme="minorHAnsi"/>
          <w:color w:val="auto"/>
        </w:rPr>
        <w:t xml:space="preserve">are </w:t>
      </w:r>
      <w:r w:rsidR="00B97E6C" w:rsidRPr="009071A5">
        <w:rPr>
          <w:rFonts w:asciiTheme="minorHAnsi" w:hAnsiTheme="minorHAnsi" w:cstheme="minorHAnsi"/>
          <w:color w:val="auto"/>
        </w:rPr>
        <w:t xml:space="preserve">cultured in </w:t>
      </w:r>
      <w:r w:rsidR="00BF2ADF" w:rsidRPr="009071A5">
        <w:rPr>
          <w:rFonts w:asciiTheme="minorHAnsi" w:hAnsiTheme="minorHAnsi" w:cstheme="minorHAnsi"/>
          <w:color w:val="auto"/>
        </w:rPr>
        <w:t>the presence of aden</w:t>
      </w:r>
      <w:r w:rsidR="005973A6" w:rsidRPr="009071A5">
        <w:rPr>
          <w:rFonts w:asciiTheme="minorHAnsi" w:hAnsiTheme="minorHAnsi" w:cstheme="minorHAnsi"/>
          <w:color w:val="auto"/>
        </w:rPr>
        <w:t>oviruses engineered to express c</w:t>
      </w:r>
      <w:r w:rsidR="00BF2ADF" w:rsidRPr="009071A5">
        <w:rPr>
          <w:rFonts w:asciiTheme="minorHAnsi" w:hAnsiTheme="minorHAnsi" w:cstheme="minorHAnsi"/>
          <w:color w:val="auto"/>
        </w:rPr>
        <w:t xml:space="preserve">DNA for the reporter fluorescent protein </w:t>
      </w:r>
      <w:proofErr w:type="spellStart"/>
      <w:r w:rsidR="00BF2ADF" w:rsidRPr="009071A5">
        <w:rPr>
          <w:rFonts w:asciiTheme="minorHAnsi" w:hAnsiTheme="minorHAnsi" w:cstheme="minorHAnsi"/>
          <w:color w:val="auto"/>
        </w:rPr>
        <w:t>mCherry</w:t>
      </w:r>
      <w:proofErr w:type="spellEnd"/>
      <w:r w:rsidR="00BF2ADF" w:rsidRPr="009071A5">
        <w:rPr>
          <w:rFonts w:asciiTheme="minorHAnsi" w:hAnsiTheme="minorHAnsi" w:cstheme="minorHAnsi"/>
          <w:color w:val="auto"/>
        </w:rPr>
        <w:t xml:space="preserve">. </w:t>
      </w:r>
      <w:r w:rsidR="00697695" w:rsidRPr="009071A5">
        <w:rPr>
          <w:rFonts w:asciiTheme="minorHAnsi" w:hAnsiTheme="minorHAnsi" w:cstheme="minorHAnsi"/>
          <w:color w:val="auto"/>
        </w:rPr>
        <w:t>Upon visualization</w:t>
      </w:r>
      <w:r w:rsidR="00195DA5">
        <w:rPr>
          <w:rFonts w:asciiTheme="minorHAnsi" w:hAnsiTheme="minorHAnsi" w:cstheme="minorHAnsi"/>
          <w:color w:val="auto"/>
        </w:rPr>
        <w:t>,</w:t>
      </w:r>
      <w:r w:rsidR="00697695" w:rsidRPr="009071A5">
        <w:rPr>
          <w:rFonts w:asciiTheme="minorHAnsi" w:hAnsiTheme="minorHAnsi" w:cstheme="minorHAnsi"/>
          <w:color w:val="auto"/>
        </w:rPr>
        <w:t xml:space="preserve"> labeled t</w:t>
      </w:r>
      <w:r w:rsidR="00BF2ADF" w:rsidRPr="009071A5">
        <w:rPr>
          <w:rFonts w:asciiTheme="minorHAnsi" w:hAnsiTheme="minorHAnsi" w:cstheme="minorHAnsi"/>
          <w:color w:val="auto"/>
        </w:rPr>
        <w:t xml:space="preserve">issues with an optimal rate of </w:t>
      </w:r>
      <w:r w:rsidR="008C244D" w:rsidRPr="009071A5">
        <w:rPr>
          <w:rFonts w:asciiTheme="minorHAnsi" w:hAnsiTheme="minorHAnsi" w:cstheme="minorHAnsi"/>
          <w:color w:val="auto"/>
        </w:rPr>
        <w:t xml:space="preserve">fluorescence after </w:t>
      </w:r>
      <w:r w:rsidR="00BF2ADF" w:rsidRPr="009071A5">
        <w:rPr>
          <w:rFonts w:asciiTheme="minorHAnsi" w:hAnsiTheme="minorHAnsi" w:cstheme="minorHAnsi"/>
          <w:color w:val="auto"/>
        </w:rPr>
        <w:t xml:space="preserve">infection </w:t>
      </w:r>
      <w:r w:rsidR="00697695" w:rsidRPr="009071A5">
        <w:rPr>
          <w:rFonts w:asciiTheme="minorHAnsi" w:hAnsiTheme="minorHAnsi" w:cstheme="minorHAnsi"/>
          <w:color w:val="auto"/>
        </w:rPr>
        <w:t xml:space="preserve">are </w:t>
      </w:r>
      <w:r w:rsidR="00CF37E5" w:rsidRPr="009071A5">
        <w:rPr>
          <w:rFonts w:asciiTheme="minorHAnsi" w:hAnsiTheme="minorHAnsi" w:cstheme="minorHAnsi"/>
          <w:color w:val="auto"/>
        </w:rPr>
        <w:t>subsequently chosen</w:t>
      </w:r>
      <w:r w:rsidR="008C244D" w:rsidRPr="009071A5">
        <w:rPr>
          <w:rFonts w:asciiTheme="minorHAnsi" w:hAnsiTheme="minorHAnsi" w:cstheme="minorHAnsi"/>
          <w:color w:val="auto"/>
        </w:rPr>
        <w:t xml:space="preserve"> for </w:t>
      </w:r>
      <w:r w:rsidR="008601BD">
        <w:rPr>
          <w:rFonts w:asciiTheme="minorHAnsi" w:hAnsiTheme="minorHAnsi" w:cstheme="minorHAnsi"/>
          <w:color w:val="auto"/>
        </w:rPr>
        <w:t xml:space="preserve">the </w:t>
      </w:r>
      <w:r w:rsidR="008C244D" w:rsidRPr="009071A5">
        <w:rPr>
          <w:rFonts w:asciiTheme="minorHAnsi" w:hAnsiTheme="minorHAnsi" w:cstheme="minorHAnsi"/>
          <w:color w:val="auto"/>
        </w:rPr>
        <w:t>implantation</w:t>
      </w:r>
      <w:r w:rsidR="005973A6" w:rsidRPr="009071A5">
        <w:rPr>
          <w:rFonts w:asciiTheme="minorHAnsi" w:hAnsiTheme="minorHAnsi" w:cstheme="minorHAnsi"/>
          <w:color w:val="auto"/>
        </w:rPr>
        <w:t xml:space="preserve"> in recipient mice</w:t>
      </w:r>
      <w:r w:rsidR="008C244D" w:rsidRPr="009071A5">
        <w:rPr>
          <w:rFonts w:asciiTheme="minorHAnsi" w:hAnsiTheme="minorHAnsi" w:cstheme="minorHAnsi"/>
          <w:color w:val="auto"/>
        </w:rPr>
        <w:t xml:space="preserve">. </w:t>
      </w:r>
      <w:r w:rsidR="005973A6" w:rsidRPr="009071A5">
        <w:rPr>
          <w:rFonts w:asciiTheme="minorHAnsi" w:hAnsiTheme="minorHAnsi" w:cstheme="minorHAnsi"/>
          <w:color w:val="auto"/>
        </w:rPr>
        <w:t>One week prior to</w:t>
      </w:r>
      <w:r w:rsidR="009071A5">
        <w:rPr>
          <w:rFonts w:asciiTheme="minorHAnsi" w:hAnsiTheme="minorHAnsi" w:cstheme="minorHAnsi"/>
          <w:color w:val="auto"/>
        </w:rPr>
        <w:t xml:space="preserve"> the</w:t>
      </w:r>
      <w:r w:rsidR="005973A6" w:rsidRPr="009071A5">
        <w:rPr>
          <w:rFonts w:asciiTheme="minorHAnsi" w:hAnsiTheme="minorHAnsi" w:cstheme="minorHAnsi"/>
          <w:color w:val="auto"/>
        </w:rPr>
        <w:t xml:space="preserve"> implantation surgery, r</w:t>
      </w:r>
      <w:r w:rsidR="008C244D" w:rsidRPr="009071A5">
        <w:rPr>
          <w:rFonts w:asciiTheme="minorHAnsi" w:hAnsiTheme="minorHAnsi" w:cstheme="minorHAnsi"/>
          <w:color w:val="auto"/>
        </w:rPr>
        <w:t xml:space="preserve">ecipient mice </w:t>
      </w:r>
      <w:r w:rsidR="00697695" w:rsidRPr="009071A5">
        <w:rPr>
          <w:rFonts w:asciiTheme="minorHAnsi" w:hAnsiTheme="minorHAnsi" w:cstheme="minorHAnsi"/>
          <w:color w:val="auto"/>
        </w:rPr>
        <w:t xml:space="preserve">are </w:t>
      </w:r>
      <w:r w:rsidR="009071A5" w:rsidRPr="009071A5">
        <w:rPr>
          <w:rFonts w:asciiTheme="minorHAnsi" w:hAnsiTheme="minorHAnsi" w:cstheme="minorHAnsi"/>
          <w:color w:val="auto"/>
        </w:rPr>
        <w:t>oophorectomized,</w:t>
      </w:r>
      <w:r w:rsidR="00B97E6C" w:rsidRPr="009071A5">
        <w:rPr>
          <w:rFonts w:asciiTheme="minorHAnsi" w:hAnsiTheme="minorHAnsi" w:cstheme="minorHAnsi"/>
          <w:color w:val="auto"/>
        </w:rPr>
        <w:t xml:space="preserve"> and e</w:t>
      </w:r>
      <w:r w:rsidR="008C244D" w:rsidRPr="009071A5">
        <w:rPr>
          <w:rFonts w:asciiTheme="minorHAnsi" w:hAnsiTheme="minorHAnsi" w:cstheme="minorHAnsi"/>
          <w:color w:val="auto"/>
        </w:rPr>
        <w:t xml:space="preserve">stradiol pellets </w:t>
      </w:r>
      <w:r w:rsidR="00663510">
        <w:rPr>
          <w:rFonts w:asciiTheme="minorHAnsi" w:hAnsiTheme="minorHAnsi" w:cstheme="minorHAnsi"/>
          <w:color w:val="auto"/>
        </w:rPr>
        <w:t xml:space="preserve">are </w:t>
      </w:r>
      <w:r w:rsidR="005973A6" w:rsidRPr="009071A5">
        <w:rPr>
          <w:rFonts w:asciiTheme="minorHAnsi" w:hAnsiTheme="minorHAnsi" w:cstheme="minorHAnsi"/>
          <w:color w:val="auto"/>
        </w:rPr>
        <w:t xml:space="preserve">placed subcutaneously </w:t>
      </w:r>
      <w:r w:rsidR="008C244D" w:rsidRPr="009071A5">
        <w:rPr>
          <w:rFonts w:asciiTheme="minorHAnsi" w:hAnsiTheme="minorHAnsi" w:cstheme="minorHAnsi"/>
          <w:color w:val="auto"/>
        </w:rPr>
        <w:t xml:space="preserve">to sustain </w:t>
      </w:r>
      <w:r w:rsidR="009071A5">
        <w:rPr>
          <w:rFonts w:asciiTheme="minorHAnsi" w:hAnsiTheme="minorHAnsi" w:cstheme="minorHAnsi"/>
          <w:color w:val="auto"/>
        </w:rPr>
        <w:t xml:space="preserve">the </w:t>
      </w:r>
      <w:r w:rsidR="008C244D" w:rsidRPr="009071A5">
        <w:rPr>
          <w:rFonts w:asciiTheme="minorHAnsi" w:hAnsiTheme="minorHAnsi" w:cstheme="minorHAnsi"/>
          <w:color w:val="auto"/>
        </w:rPr>
        <w:t>survival and growth of lesions</w:t>
      </w:r>
      <w:r w:rsidR="005973A6" w:rsidRPr="009071A5">
        <w:rPr>
          <w:rFonts w:asciiTheme="minorHAnsi" w:hAnsiTheme="minorHAnsi" w:cstheme="minorHAnsi"/>
          <w:color w:val="auto"/>
        </w:rPr>
        <w:t xml:space="preserve">. On the day of surgery mice </w:t>
      </w:r>
      <w:r w:rsidR="00697695" w:rsidRPr="009071A5">
        <w:rPr>
          <w:rFonts w:asciiTheme="minorHAnsi" w:hAnsiTheme="minorHAnsi" w:cstheme="minorHAnsi"/>
          <w:color w:val="auto"/>
        </w:rPr>
        <w:t xml:space="preserve">are </w:t>
      </w:r>
      <w:r w:rsidR="00FC1B01" w:rsidRPr="009071A5">
        <w:rPr>
          <w:rFonts w:asciiTheme="minorHAnsi" w:hAnsiTheme="minorHAnsi" w:cstheme="minorHAnsi"/>
          <w:color w:val="auto"/>
        </w:rPr>
        <w:t>anesthetized</w:t>
      </w:r>
      <w:r w:rsidR="005973A6" w:rsidRPr="009071A5">
        <w:rPr>
          <w:rFonts w:asciiTheme="minorHAnsi" w:hAnsiTheme="minorHAnsi" w:cstheme="minorHAnsi"/>
          <w:color w:val="auto"/>
        </w:rPr>
        <w:t>, and peritoneal cavity acc</w:t>
      </w:r>
      <w:r w:rsidR="00FC1B01" w:rsidRPr="009071A5">
        <w:rPr>
          <w:rFonts w:asciiTheme="minorHAnsi" w:hAnsiTheme="minorHAnsi" w:cstheme="minorHAnsi"/>
          <w:color w:val="auto"/>
        </w:rPr>
        <w:t xml:space="preserve">essed through a small (1.5 cm) </w:t>
      </w:r>
      <w:r w:rsidR="005973A6" w:rsidRPr="009071A5">
        <w:rPr>
          <w:rFonts w:asciiTheme="minorHAnsi" w:hAnsiTheme="minorHAnsi" w:cstheme="minorHAnsi"/>
          <w:color w:val="auto"/>
        </w:rPr>
        <w:t xml:space="preserve">incision by the </w:t>
      </w:r>
      <w:proofErr w:type="spellStart"/>
      <w:r w:rsidR="005973A6" w:rsidRPr="009071A5">
        <w:rPr>
          <w:rFonts w:asciiTheme="minorHAnsi" w:hAnsiTheme="minorHAnsi" w:cstheme="minorHAnsi"/>
          <w:i/>
          <w:color w:val="auto"/>
        </w:rPr>
        <w:t>linea</w:t>
      </w:r>
      <w:proofErr w:type="spellEnd"/>
      <w:r w:rsidR="005973A6" w:rsidRPr="009071A5">
        <w:rPr>
          <w:rFonts w:asciiTheme="minorHAnsi" w:hAnsiTheme="minorHAnsi" w:cstheme="minorHAnsi"/>
          <w:i/>
          <w:color w:val="auto"/>
        </w:rPr>
        <w:t>-alba.</w:t>
      </w:r>
      <w:r w:rsidR="005973A6" w:rsidRPr="009071A5">
        <w:rPr>
          <w:rFonts w:asciiTheme="minorHAnsi" w:hAnsiTheme="minorHAnsi" w:cstheme="minorHAnsi"/>
          <w:color w:val="auto"/>
        </w:rPr>
        <w:t xml:space="preserve"> Fluorescently labeled implants </w:t>
      </w:r>
      <w:r w:rsidR="00697695" w:rsidRPr="009071A5">
        <w:rPr>
          <w:rFonts w:asciiTheme="minorHAnsi" w:hAnsiTheme="minorHAnsi" w:cstheme="minorHAnsi"/>
          <w:color w:val="auto"/>
        </w:rPr>
        <w:t xml:space="preserve">are </w:t>
      </w:r>
      <w:r w:rsidR="005973A6" w:rsidRPr="009071A5">
        <w:rPr>
          <w:rFonts w:asciiTheme="minorHAnsi" w:hAnsiTheme="minorHAnsi" w:cstheme="minorHAnsi"/>
          <w:color w:val="auto"/>
        </w:rPr>
        <w:t xml:space="preserve">tweezed, briefly soaked in glue and </w:t>
      </w:r>
      <w:r w:rsidR="00A3641A" w:rsidRPr="009071A5">
        <w:rPr>
          <w:rFonts w:asciiTheme="minorHAnsi" w:hAnsiTheme="minorHAnsi" w:cstheme="minorHAnsi"/>
          <w:color w:val="auto"/>
        </w:rPr>
        <w:t xml:space="preserve">attached to the peritoneal layer. Incisions </w:t>
      </w:r>
      <w:r w:rsidR="00697695" w:rsidRPr="009071A5">
        <w:rPr>
          <w:rFonts w:asciiTheme="minorHAnsi" w:hAnsiTheme="minorHAnsi" w:cstheme="minorHAnsi"/>
          <w:color w:val="auto"/>
        </w:rPr>
        <w:t xml:space="preserve">are </w:t>
      </w:r>
      <w:r w:rsidR="009071A5" w:rsidRPr="009071A5">
        <w:rPr>
          <w:rFonts w:asciiTheme="minorHAnsi" w:hAnsiTheme="minorHAnsi" w:cstheme="minorHAnsi"/>
          <w:color w:val="auto"/>
        </w:rPr>
        <w:t>sutured,</w:t>
      </w:r>
      <w:r w:rsidR="00A3641A" w:rsidRPr="009071A5">
        <w:rPr>
          <w:rFonts w:asciiTheme="minorHAnsi" w:hAnsiTheme="minorHAnsi" w:cstheme="minorHAnsi"/>
          <w:color w:val="auto"/>
        </w:rPr>
        <w:t xml:space="preserve"> and animals left to recover for a couple of days. Fluorescence</w:t>
      </w:r>
      <w:r w:rsidR="00566102" w:rsidRPr="009071A5">
        <w:rPr>
          <w:rFonts w:asciiTheme="minorHAnsi" w:hAnsiTheme="minorHAnsi" w:cstheme="minorHAnsi"/>
          <w:color w:val="auto"/>
        </w:rPr>
        <w:t xml:space="preserve"> </w:t>
      </w:r>
      <w:r w:rsidR="00B97E6C" w:rsidRPr="009071A5">
        <w:rPr>
          <w:rFonts w:asciiTheme="minorHAnsi" w:hAnsiTheme="minorHAnsi" w:cstheme="minorHAnsi"/>
          <w:color w:val="auto"/>
        </w:rPr>
        <w:t>emitted</w:t>
      </w:r>
      <w:r w:rsidR="00566102" w:rsidRPr="009071A5">
        <w:rPr>
          <w:rFonts w:asciiTheme="minorHAnsi" w:hAnsiTheme="minorHAnsi" w:cstheme="minorHAnsi"/>
          <w:color w:val="auto"/>
        </w:rPr>
        <w:t xml:space="preserve"> by endometriotic implants </w:t>
      </w:r>
      <w:r w:rsidR="00697695" w:rsidRPr="009071A5">
        <w:rPr>
          <w:rFonts w:asciiTheme="minorHAnsi" w:hAnsiTheme="minorHAnsi" w:cstheme="minorHAnsi"/>
          <w:color w:val="auto"/>
        </w:rPr>
        <w:t xml:space="preserve">is </w:t>
      </w:r>
      <w:r w:rsidR="00622E86" w:rsidRPr="009071A5">
        <w:rPr>
          <w:rFonts w:asciiTheme="minorHAnsi" w:hAnsiTheme="minorHAnsi" w:cstheme="minorHAnsi"/>
          <w:color w:val="auto"/>
        </w:rPr>
        <w:t xml:space="preserve">usually </w:t>
      </w:r>
      <w:r w:rsidR="00A3641A" w:rsidRPr="009071A5">
        <w:rPr>
          <w:rFonts w:asciiTheme="minorHAnsi" w:hAnsiTheme="minorHAnsi" w:cstheme="minorHAnsi"/>
          <w:color w:val="auto"/>
        </w:rPr>
        <w:t xml:space="preserve">non-invasively monitored every </w:t>
      </w:r>
      <w:r w:rsidR="00195DA5">
        <w:rPr>
          <w:rFonts w:asciiTheme="minorHAnsi" w:hAnsiTheme="minorHAnsi" w:cstheme="minorHAnsi"/>
          <w:color w:val="auto"/>
        </w:rPr>
        <w:t>3</w:t>
      </w:r>
      <w:r w:rsidR="00195DA5" w:rsidRPr="009071A5">
        <w:rPr>
          <w:rFonts w:asciiTheme="minorHAnsi" w:hAnsiTheme="minorHAnsi" w:cstheme="minorHAnsi"/>
          <w:color w:val="auto"/>
        </w:rPr>
        <w:t xml:space="preserve"> </w:t>
      </w:r>
      <w:r w:rsidR="00A3641A" w:rsidRPr="009071A5">
        <w:rPr>
          <w:rFonts w:asciiTheme="minorHAnsi" w:hAnsiTheme="minorHAnsi" w:cstheme="minorHAnsi"/>
          <w:color w:val="auto"/>
        </w:rPr>
        <w:t xml:space="preserve">days </w:t>
      </w:r>
      <w:r w:rsidR="00195DA5">
        <w:rPr>
          <w:rFonts w:asciiTheme="minorHAnsi" w:hAnsiTheme="minorHAnsi" w:cstheme="minorHAnsi"/>
          <w:color w:val="auto"/>
        </w:rPr>
        <w:t>for</w:t>
      </w:r>
      <w:r w:rsidR="00195DA5" w:rsidRPr="009071A5">
        <w:rPr>
          <w:rFonts w:asciiTheme="minorHAnsi" w:hAnsiTheme="minorHAnsi" w:cstheme="minorHAnsi"/>
          <w:color w:val="auto"/>
        </w:rPr>
        <w:t xml:space="preserve"> </w:t>
      </w:r>
      <w:r w:rsidR="00A3641A" w:rsidRPr="009071A5">
        <w:rPr>
          <w:rFonts w:asciiTheme="minorHAnsi" w:hAnsiTheme="minorHAnsi" w:cstheme="minorHAnsi"/>
          <w:color w:val="auto"/>
        </w:rPr>
        <w:t xml:space="preserve">4 weeks </w:t>
      </w:r>
      <w:r w:rsidR="00566102" w:rsidRPr="009071A5">
        <w:rPr>
          <w:rFonts w:asciiTheme="minorHAnsi" w:hAnsiTheme="minorHAnsi" w:cstheme="minorHAnsi"/>
          <w:color w:val="auto"/>
        </w:rPr>
        <w:t xml:space="preserve">with </w:t>
      </w:r>
      <w:r w:rsidR="00A3641A" w:rsidRPr="009071A5">
        <w:rPr>
          <w:rFonts w:asciiTheme="minorHAnsi" w:hAnsiTheme="minorHAnsi" w:cstheme="minorHAnsi"/>
          <w:color w:val="auto"/>
        </w:rPr>
        <w:t xml:space="preserve">an </w:t>
      </w:r>
      <w:r w:rsidR="00A3641A" w:rsidRPr="00E73F97">
        <w:rPr>
          <w:rFonts w:asciiTheme="minorHAnsi" w:hAnsiTheme="minorHAnsi" w:cstheme="minorHAnsi"/>
          <w:i/>
          <w:color w:val="auto"/>
        </w:rPr>
        <w:t>in</w:t>
      </w:r>
      <w:r w:rsidR="00195DA5" w:rsidRPr="00E73F97">
        <w:rPr>
          <w:rFonts w:asciiTheme="minorHAnsi" w:hAnsiTheme="minorHAnsi" w:cstheme="minorHAnsi"/>
          <w:i/>
          <w:color w:val="auto"/>
        </w:rPr>
        <w:t xml:space="preserve"> </w:t>
      </w:r>
      <w:r w:rsidR="00A3641A" w:rsidRPr="00E73F97">
        <w:rPr>
          <w:rFonts w:asciiTheme="minorHAnsi" w:hAnsiTheme="minorHAnsi" w:cstheme="minorHAnsi"/>
          <w:i/>
          <w:color w:val="auto"/>
        </w:rPr>
        <w:t>vivo</w:t>
      </w:r>
      <w:r w:rsidR="00A3641A" w:rsidRPr="009071A5">
        <w:rPr>
          <w:rFonts w:asciiTheme="minorHAnsi" w:hAnsiTheme="minorHAnsi" w:cstheme="minorHAnsi"/>
          <w:color w:val="auto"/>
        </w:rPr>
        <w:t xml:space="preserve"> imaging system.</w:t>
      </w:r>
      <w:r w:rsidR="00671B1A" w:rsidRPr="009071A5">
        <w:rPr>
          <w:rFonts w:asciiTheme="minorHAnsi" w:hAnsiTheme="minorHAnsi" w:cstheme="minorHAnsi"/>
          <w:color w:val="auto"/>
        </w:rPr>
        <w:t xml:space="preserve"> Variations in </w:t>
      </w:r>
      <w:r w:rsidR="00671B1A" w:rsidRPr="009071A5">
        <w:rPr>
          <w:rFonts w:asciiTheme="minorHAnsi" w:hAnsiTheme="minorHAnsi" w:cstheme="minorHAnsi"/>
          <w:color w:val="auto"/>
        </w:rPr>
        <w:lastRenderedPageBreak/>
        <w:t>the size of endometriotic impl</w:t>
      </w:r>
      <w:r w:rsidR="00A3641A" w:rsidRPr="009071A5">
        <w:rPr>
          <w:rFonts w:asciiTheme="minorHAnsi" w:hAnsiTheme="minorHAnsi" w:cstheme="minorHAnsi"/>
          <w:color w:val="auto"/>
        </w:rPr>
        <w:t xml:space="preserve">ants </w:t>
      </w:r>
      <w:r w:rsidR="00622E86" w:rsidRPr="009071A5">
        <w:rPr>
          <w:rFonts w:asciiTheme="minorHAnsi" w:hAnsiTheme="minorHAnsi" w:cstheme="minorHAnsi"/>
          <w:color w:val="auto"/>
        </w:rPr>
        <w:t xml:space="preserve">can be </w:t>
      </w:r>
      <w:r w:rsidR="00A3641A" w:rsidRPr="009071A5">
        <w:rPr>
          <w:rFonts w:asciiTheme="minorHAnsi" w:hAnsiTheme="minorHAnsi" w:cstheme="minorHAnsi"/>
          <w:color w:val="auto"/>
        </w:rPr>
        <w:t>estimated</w:t>
      </w:r>
      <w:r w:rsidR="00622E86" w:rsidRPr="009071A5">
        <w:rPr>
          <w:rFonts w:asciiTheme="minorHAnsi" w:hAnsiTheme="minorHAnsi" w:cstheme="minorHAnsi"/>
          <w:color w:val="auto"/>
        </w:rPr>
        <w:t xml:space="preserve"> in real </w:t>
      </w:r>
      <w:r w:rsidR="00CF37E5" w:rsidRPr="009071A5">
        <w:rPr>
          <w:rFonts w:asciiTheme="minorHAnsi" w:hAnsiTheme="minorHAnsi" w:cstheme="minorHAnsi"/>
          <w:color w:val="auto"/>
        </w:rPr>
        <w:t>time by</w:t>
      </w:r>
      <w:r w:rsidR="00A3641A" w:rsidRPr="009071A5">
        <w:rPr>
          <w:rFonts w:asciiTheme="minorHAnsi" w:hAnsiTheme="minorHAnsi" w:cstheme="minorHAnsi"/>
          <w:color w:val="auto"/>
        </w:rPr>
        <w:t xml:space="preserve"> quantification of the </w:t>
      </w:r>
      <w:proofErr w:type="spellStart"/>
      <w:r w:rsidR="00671B1A" w:rsidRPr="009071A5">
        <w:rPr>
          <w:rFonts w:asciiTheme="minorHAnsi" w:hAnsiTheme="minorHAnsi" w:cstheme="minorHAnsi"/>
          <w:color w:val="auto"/>
        </w:rPr>
        <w:t>mCherry</w:t>
      </w:r>
      <w:proofErr w:type="spellEnd"/>
      <w:r w:rsidR="00A3641A" w:rsidRPr="009071A5">
        <w:rPr>
          <w:rFonts w:asciiTheme="minorHAnsi" w:hAnsiTheme="minorHAnsi" w:cstheme="minorHAnsi"/>
          <w:color w:val="auto"/>
        </w:rPr>
        <w:t xml:space="preserve"> signal and normalization against the </w:t>
      </w:r>
      <w:r w:rsidR="00B97E6C" w:rsidRPr="009071A5">
        <w:rPr>
          <w:rFonts w:asciiTheme="minorHAnsi" w:hAnsiTheme="minorHAnsi" w:cstheme="minorHAnsi"/>
          <w:color w:val="auto"/>
        </w:rPr>
        <w:t xml:space="preserve">initial </w:t>
      </w:r>
      <w:r w:rsidR="00A3641A" w:rsidRPr="009071A5">
        <w:rPr>
          <w:rFonts w:asciiTheme="minorHAnsi" w:hAnsiTheme="minorHAnsi" w:cstheme="minorHAnsi"/>
          <w:color w:val="auto"/>
        </w:rPr>
        <w:t xml:space="preserve">time-point </w:t>
      </w:r>
      <w:r w:rsidR="009C0BC9" w:rsidRPr="009071A5">
        <w:rPr>
          <w:rFonts w:asciiTheme="minorHAnsi" w:hAnsiTheme="minorHAnsi" w:cstheme="minorHAnsi"/>
          <w:color w:val="auto"/>
        </w:rPr>
        <w:t>showing maximal fluorescence</w:t>
      </w:r>
      <w:r w:rsidR="00A3641A" w:rsidRPr="009071A5">
        <w:rPr>
          <w:rFonts w:asciiTheme="minorHAnsi" w:hAnsiTheme="minorHAnsi" w:cstheme="minorHAnsi"/>
          <w:color w:val="auto"/>
        </w:rPr>
        <w:t xml:space="preserve"> </w:t>
      </w:r>
      <w:r w:rsidR="00B97E6C" w:rsidRPr="009071A5">
        <w:rPr>
          <w:rFonts w:asciiTheme="minorHAnsi" w:hAnsiTheme="minorHAnsi" w:cstheme="minorHAnsi"/>
          <w:color w:val="auto"/>
        </w:rPr>
        <w:t>intensity.</w:t>
      </w:r>
    </w:p>
    <w:p w14:paraId="49E6E27F" w14:textId="77777777" w:rsidR="00555374" w:rsidRPr="009071A5" w:rsidRDefault="00555374" w:rsidP="00555374">
      <w:pPr>
        <w:tabs>
          <w:tab w:val="left" w:pos="0"/>
        </w:tabs>
        <w:rPr>
          <w:rFonts w:asciiTheme="minorHAnsi" w:hAnsiTheme="minorHAnsi" w:cstheme="minorHAnsi"/>
          <w:color w:val="auto"/>
        </w:rPr>
      </w:pPr>
    </w:p>
    <w:p w14:paraId="398BFDA0" w14:textId="090DA913" w:rsidR="00697695" w:rsidRPr="009071A5" w:rsidRDefault="00622E86" w:rsidP="00555374">
      <w:pPr>
        <w:tabs>
          <w:tab w:val="left" w:pos="0"/>
        </w:tabs>
        <w:rPr>
          <w:rFonts w:asciiTheme="minorHAnsi" w:hAnsiTheme="minorHAnsi" w:cstheme="minorHAnsi"/>
          <w:color w:val="auto"/>
        </w:rPr>
      </w:pPr>
      <w:r w:rsidRPr="009071A5">
        <w:rPr>
          <w:rFonts w:asciiTheme="minorHAnsi" w:hAnsiTheme="minorHAnsi" w:cstheme="minorHAnsi"/>
          <w:color w:val="auto"/>
        </w:rPr>
        <w:t xml:space="preserve">Traditional preclinical rodents of models of endometriosis do not allow non-invasive monitoring of lesion in real time but </w:t>
      </w:r>
      <w:r w:rsidR="00195DA5">
        <w:rPr>
          <w:rFonts w:asciiTheme="minorHAnsi" w:hAnsiTheme="minorHAnsi" w:cstheme="minorHAnsi"/>
          <w:color w:val="auto"/>
        </w:rPr>
        <w:t>rather allow</w:t>
      </w:r>
      <w:r w:rsidR="00195DA5" w:rsidRPr="009071A5">
        <w:rPr>
          <w:rFonts w:asciiTheme="minorHAnsi" w:hAnsiTheme="minorHAnsi" w:cstheme="minorHAnsi"/>
          <w:color w:val="auto"/>
        </w:rPr>
        <w:t xml:space="preserve"> </w:t>
      </w:r>
      <w:r w:rsidRPr="009071A5">
        <w:rPr>
          <w:rFonts w:asciiTheme="minorHAnsi" w:hAnsiTheme="minorHAnsi" w:cstheme="minorHAnsi"/>
          <w:color w:val="auto"/>
        </w:rPr>
        <w:t xml:space="preserve">evaluation of the effects of drugs assayed at the end point. </w:t>
      </w:r>
      <w:r w:rsidR="00195DA5">
        <w:rPr>
          <w:rFonts w:asciiTheme="minorHAnsi" w:hAnsiTheme="minorHAnsi" w:cstheme="minorHAnsi"/>
          <w:color w:val="auto"/>
        </w:rPr>
        <w:t>This</w:t>
      </w:r>
      <w:r w:rsidR="00195DA5" w:rsidRPr="009071A5">
        <w:rPr>
          <w:rFonts w:asciiTheme="minorHAnsi" w:hAnsiTheme="minorHAnsi" w:cstheme="minorHAnsi"/>
          <w:color w:val="auto"/>
        </w:rPr>
        <w:t xml:space="preserve"> </w:t>
      </w:r>
      <w:r w:rsidRPr="009071A5">
        <w:rPr>
          <w:rFonts w:asciiTheme="minorHAnsi" w:hAnsiTheme="minorHAnsi" w:cstheme="minorHAnsi"/>
          <w:color w:val="auto"/>
        </w:rPr>
        <w:t xml:space="preserve">protocol </w:t>
      </w:r>
      <w:r w:rsidR="000D14A3" w:rsidRPr="009071A5">
        <w:rPr>
          <w:rFonts w:asciiTheme="minorHAnsi" w:hAnsiTheme="minorHAnsi" w:cstheme="minorHAnsi"/>
          <w:color w:val="auto"/>
        </w:rPr>
        <w:t xml:space="preserve">allows </w:t>
      </w:r>
      <w:r w:rsidR="00195DA5">
        <w:rPr>
          <w:rFonts w:asciiTheme="minorHAnsi" w:hAnsiTheme="minorHAnsi" w:cstheme="minorHAnsi"/>
          <w:color w:val="auto"/>
        </w:rPr>
        <w:t xml:space="preserve">one </w:t>
      </w:r>
      <w:r w:rsidRPr="009071A5">
        <w:rPr>
          <w:rFonts w:asciiTheme="minorHAnsi" w:hAnsiTheme="minorHAnsi" w:cstheme="minorHAnsi"/>
          <w:color w:val="auto"/>
        </w:rPr>
        <w:t xml:space="preserve">to track lesions </w:t>
      </w:r>
      <w:r w:rsidR="000D14A3" w:rsidRPr="009071A5">
        <w:rPr>
          <w:rFonts w:asciiTheme="minorHAnsi" w:hAnsiTheme="minorHAnsi" w:cstheme="minorHAnsi"/>
          <w:color w:val="auto"/>
        </w:rPr>
        <w:t>in real time</w:t>
      </w:r>
      <w:r w:rsidR="00195DA5">
        <w:rPr>
          <w:rFonts w:asciiTheme="minorHAnsi" w:hAnsiTheme="minorHAnsi" w:cstheme="minorHAnsi"/>
          <w:color w:val="auto"/>
        </w:rPr>
        <w:t xml:space="preserve"> and is</w:t>
      </w:r>
      <w:r w:rsidR="000D14A3" w:rsidRPr="009071A5">
        <w:rPr>
          <w:rFonts w:asciiTheme="minorHAnsi" w:hAnsiTheme="minorHAnsi" w:cstheme="minorHAnsi"/>
          <w:color w:val="auto"/>
        </w:rPr>
        <w:t xml:space="preserve"> more useful to explore the therapeutic potential of drugs in preclinical models</w:t>
      </w:r>
      <w:r w:rsidR="00913C4F">
        <w:rPr>
          <w:rFonts w:asciiTheme="minorHAnsi" w:hAnsiTheme="minorHAnsi" w:cstheme="minorHAnsi"/>
          <w:color w:val="auto"/>
        </w:rPr>
        <w:t xml:space="preserve"> of</w:t>
      </w:r>
      <w:r w:rsidR="000D14A3" w:rsidRPr="009071A5">
        <w:rPr>
          <w:rFonts w:asciiTheme="minorHAnsi" w:hAnsiTheme="minorHAnsi" w:cstheme="minorHAnsi"/>
          <w:color w:val="auto"/>
        </w:rPr>
        <w:t xml:space="preserve"> endometriosis.</w:t>
      </w:r>
      <w:r w:rsidRPr="009071A5">
        <w:rPr>
          <w:rFonts w:asciiTheme="minorHAnsi" w:hAnsiTheme="minorHAnsi" w:cstheme="minorHAnsi"/>
          <w:color w:val="auto"/>
        </w:rPr>
        <w:t xml:space="preserve"> The main limitation of the model thus </w:t>
      </w:r>
      <w:r w:rsidR="00F47EA9" w:rsidRPr="009071A5">
        <w:rPr>
          <w:rFonts w:asciiTheme="minorHAnsi" w:hAnsiTheme="minorHAnsi" w:cstheme="minorHAnsi"/>
          <w:color w:val="auto"/>
        </w:rPr>
        <w:t>generated is</w:t>
      </w:r>
      <w:r w:rsidRPr="009071A5">
        <w:rPr>
          <w:rFonts w:asciiTheme="minorHAnsi" w:hAnsiTheme="minorHAnsi" w:cstheme="minorHAnsi"/>
          <w:color w:val="auto"/>
        </w:rPr>
        <w:t xml:space="preserve"> that</w:t>
      </w:r>
      <w:r w:rsidR="00195DA5">
        <w:rPr>
          <w:rFonts w:asciiTheme="minorHAnsi" w:hAnsiTheme="minorHAnsi" w:cstheme="minorHAnsi"/>
          <w:color w:val="auto"/>
        </w:rPr>
        <w:t xml:space="preserve"> </w:t>
      </w:r>
      <w:r w:rsidR="00697695" w:rsidRPr="009071A5">
        <w:rPr>
          <w:rFonts w:asciiTheme="minorHAnsi" w:hAnsiTheme="minorHAnsi" w:cstheme="minorHAnsi"/>
          <w:color w:val="auto"/>
        </w:rPr>
        <w:t xml:space="preserve">non-invasive monitoring </w:t>
      </w:r>
      <w:r w:rsidR="00F47EA9" w:rsidRPr="009071A5">
        <w:rPr>
          <w:rFonts w:asciiTheme="minorHAnsi" w:hAnsiTheme="minorHAnsi" w:cstheme="minorHAnsi"/>
          <w:color w:val="auto"/>
        </w:rPr>
        <w:t xml:space="preserve">is not possible </w:t>
      </w:r>
      <w:r w:rsidR="00697695" w:rsidRPr="009071A5">
        <w:rPr>
          <w:rFonts w:asciiTheme="minorHAnsi" w:hAnsiTheme="minorHAnsi" w:cstheme="minorHAnsi"/>
          <w:color w:val="auto"/>
        </w:rPr>
        <w:t>over long periods of time</w:t>
      </w:r>
      <w:r w:rsidR="00195DA5" w:rsidRPr="00195DA5">
        <w:rPr>
          <w:rFonts w:asciiTheme="minorHAnsi" w:hAnsiTheme="minorHAnsi" w:cstheme="minorHAnsi"/>
          <w:color w:val="auto"/>
        </w:rPr>
        <w:t xml:space="preserve"> </w:t>
      </w:r>
      <w:r w:rsidR="00195DA5" w:rsidRPr="009071A5">
        <w:rPr>
          <w:rFonts w:asciiTheme="minorHAnsi" w:hAnsiTheme="minorHAnsi" w:cstheme="minorHAnsi"/>
          <w:color w:val="auto"/>
        </w:rPr>
        <w:t xml:space="preserve">due to the </w:t>
      </w:r>
      <w:proofErr w:type="spellStart"/>
      <w:r w:rsidR="00195DA5" w:rsidRPr="009071A5">
        <w:rPr>
          <w:rFonts w:asciiTheme="minorHAnsi" w:hAnsiTheme="minorHAnsi" w:cstheme="minorHAnsi"/>
          <w:color w:val="auto"/>
        </w:rPr>
        <w:t>episomal</w:t>
      </w:r>
      <w:proofErr w:type="spellEnd"/>
      <w:r w:rsidR="00195DA5" w:rsidRPr="009071A5">
        <w:rPr>
          <w:rFonts w:asciiTheme="minorHAnsi" w:hAnsiTheme="minorHAnsi" w:cstheme="minorHAnsi"/>
          <w:color w:val="auto"/>
        </w:rPr>
        <w:t xml:space="preserve"> expression of Ad-virus</w:t>
      </w:r>
      <w:r w:rsidR="000D14A3" w:rsidRPr="009071A5">
        <w:rPr>
          <w:rFonts w:asciiTheme="minorHAnsi" w:hAnsiTheme="minorHAnsi" w:cstheme="minorHAnsi"/>
          <w:color w:val="auto"/>
        </w:rPr>
        <w:t>.</w:t>
      </w:r>
      <w:r w:rsidR="00697695" w:rsidRPr="009071A5">
        <w:rPr>
          <w:rFonts w:asciiTheme="minorHAnsi" w:hAnsiTheme="minorHAnsi" w:cstheme="minorHAnsi"/>
          <w:color w:val="auto"/>
        </w:rPr>
        <w:t xml:space="preserve"> </w:t>
      </w:r>
    </w:p>
    <w:p w14:paraId="4A8DB4A6" w14:textId="77777777" w:rsidR="006305D7" w:rsidRPr="009071A5" w:rsidRDefault="006305D7" w:rsidP="00555374">
      <w:pPr>
        <w:rPr>
          <w:rFonts w:asciiTheme="minorHAnsi" w:hAnsiTheme="minorHAnsi" w:cstheme="minorHAnsi"/>
          <w:color w:val="auto"/>
        </w:rPr>
      </w:pPr>
    </w:p>
    <w:p w14:paraId="39580FC2" w14:textId="77777777" w:rsidR="006305D7" w:rsidRPr="009071A5" w:rsidRDefault="006305D7" w:rsidP="00555374">
      <w:pPr>
        <w:rPr>
          <w:rFonts w:asciiTheme="minorHAnsi" w:hAnsiTheme="minorHAnsi" w:cstheme="minorHAnsi"/>
          <w:color w:val="auto"/>
        </w:rPr>
      </w:pPr>
      <w:r w:rsidRPr="009071A5">
        <w:rPr>
          <w:rFonts w:asciiTheme="minorHAnsi" w:hAnsiTheme="minorHAnsi" w:cstheme="minorHAnsi"/>
          <w:b/>
          <w:color w:val="auto"/>
        </w:rPr>
        <w:t>INTRODUCTION</w:t>
      </w:r>
      <w:r w:rsidRPr="009071A5">
        <w:rPr>
          <w:rFonts w:asciiTheme="minorHAnsi" w:hAnsiTheme="minorHAnsi" w:cstheme="minorHAnsi"/>
          <w:b/>
          <w:bCs/>
          <w:color w:val="auto"/>
        </w:rPr>
        <w:t>:</w:t>
      </w:r>
    </w:p>
    <w:p w14:paraId="02615BF3" w14:textId="5D0396C5" w:rsidR="00663510" w:rsidRDefault="00584B90" w:rsidP="00555374">
      <w:pPr>
        <w:rPr>
          <w:color w:val="auto"/>
        </w:rPr>
      </w:pPr>
      <w:r w:rsidRPr="009071A5">
        <w:rPr>
          <w:color w:val="auto"/>
        </w:rPr>
        <w:t xml:space="preserve">Endometriosis is a chronic </w:t>
      </w:r>
      <w:ins w:id="0" w:author="Autor" w:date="2018-07-25T10:56:00Z">
        <w:r w:rsidR="00FB39DD">
          <w:rPr>
            <w:color w:val="auto"/>
          </w:rPr>
          <w:t xml:space="preserve">gynecologic </w:t>
        </w:r>
      </w:ins>
      <w:r w:rsidRPr="009071A5">
        <w:rPr>
          <w:color w:val="auto"/>
        </w:rPr>
        <w:t xml:space="preserve">disorder </w:t>
      </w:r>
      <w:ins w:id="1" w:author="Autor" w:date="2018-07-25T10:59:00Z">
        <w:r w:rsidR="00FB39DD">
          <w:rPr>
            <w:color w:val="auto"/>
          </w:rPr>
          <w:t xml:space="preserve">initiated by </w:t>
        </w:r>
      </w:ins>
      <w:del w:id="2" w:author="Autor" w:date="2018-07-25T10:59:00Z">
        <w:r w:rsidR="00FB39DD" w:rsidDel="00FB39DD">
          <w:rPr>
            <w:color w:val="auto"/>
          </w:rPr>
          <w:delText>caused</w:delText>
        </w:r>
      </w:del>
      <w:del w:id="3" w:author="Autor" w:date="2018-07-25T10:57:00Z">
        <w:r w:rsidRPr="009071A5" w:rsidDel="00FB39DD">
          <w:rPr>
            <w:color w:val="auto"/>
          </w:rPr>
          <w:delText>involving</w:delText>
        </w:r>
      </w:del>
      <w:r w:rsidRPr="009071A5">
        <w:rPr>
          <w:color w:val="auto"/>
        </w:rPr>
        <w:t xml:space="preserve"> the implantation of </w:t>
      </w:r>
      <w:r w:rsidR="00195DA5">
        <w:rPr>
          <w:color w:val="auto"/>
        </w:rPr>
        <w:t xml:space="preserve">the </w:t>
      </w:r>
      <w:r w:rsidRPr="009071A5">
        <w:rPr>
          <w:color w:val="auto"/>
        </w:rPr>
        <w:t>functional endometrium outside the uterine cavity</w:t>
      </w:r>
      <w:r w:rsidR="00FB39DD">
        <w:rPr>
          <w:color w:val="auto"/>
        </w:rPr>
        <w:t xml:space="preserve">. Ectopic lesions </w:t>
      </w:r>
      <w:ins w:id="4" w:author="Autor" w:date="2018-07-25T11:01:00Z">
        <w:r w:rsidR="00FB39DD">
          <w:rPr>
            <w:color w:val="auto"/>
          </w:rPr>
          <w:t xml:space="preserve">grow and </w:t>
        </w:r>
      </w:ins>
      <w:ins w:id="5" w:author="Autor" w:date="2018-07-25T11:02:00Z">
        <w:r w:rsidR="00FB39DD">
          <w:rPr>
            <w:color w:val="auto"/>
          </w:rPr>
          <w:t xml:space="preserve">induce inflammatory processes </w:t>
        </w:r>
      </w:ins>
      <w:del w:id="6" w:author="Autor" w:date="2018-07-25T11:02:00Z">
        <w:r w:rsidR="00FB39DD" w:rsidDel="00FB39DD">
          <w:rPr>
            <w:color w:val="auto"/>
          </w:rPr>
          <w:delText xml:space="preserve">provokegrow causing inflammation of the host tissue maation which </w:delText>
        </w:r>
        <w:r w:rsidRPr="009071A5" w:rsidDel="00FB39DD">
          <w:rPr>
            <w:color w:val="auto"/>
          </w:rPr>
          <w:delText xml:space="preserve">, </w:delText>
        </w:r>
        <w:r w:rsidR="00FB39DD" w:rsidDel="00FB39DD">
          <w:rPr>
            <w:color w:val="auto"/>
          </w:rPr>
          <w:delText xml:space="preserve">inflame </w:delText>
        </w:r>
      </w:del>
      <w:r w:rsidRPr="009071A5">
        <w:rPr>
          <w:color w:val="auto"/>
        </w:rPr>
        <w:t>leading to chronic pelvic pain and infertility</w:t>
      </w:r>
      <w:r w:rsidR="00927AAE" w:rsidRPr="009071A5">
        <w:rPr>
          <w:color w:val="auto"/>
          <w:vertAlign w:val="superscript"/>
        </w:rPr>
        <w:t>1</w:t>
      </w:r>
      <w:r w:rsidRPr="009071A5">
        <w:rPr>
          <w:color w:val="auto"/>
        </w:rPr>
        <w:t xml:space="preserve">. </w:t>
      </w:r>
      <w:ins w:id="7" w:author="Autor" w:date="2018-07-25T11:05:00Z">
        <w:r w:rsidR="00EC1D23">
          <w:rPr>
            <w:color w:val="auto"/>
          </w:rPr>
          <w:t xml:space="preserve">It is estimated that up to </w:t>
        </w:r>
      </w:ins>
      <w:del w:id="8" w:author="Autor" w:date="2018-07-25T11:05:00Z">
        <w:r w:rsidRPr="009071A5" w:rsidDel="00EC1D23">
          <w:rPr>
            <w:color w:val="auto"/>
          </w:rPr>
          <w:delText>Approximately</w:delText>
        </w:r>
      </w:del>
      <w:r w:rsidRPr="009071A5">
        <w:rPr>
          <w:color w:val="auto"/>
        </w:rPr>
        <w:t xml:space="preserve"> 10%–15% of women of reproducti</w:t>
      </w:r>
      <w:r w:rsidR="00927AAE" w:rsidRPr="009071A5">
        <w:rPr>
          <w:color w:val="auto"/>
        </w:rPr>
        <w:t xml:space="preserve">ve age </w:t>
      </w:r>
      <w:ins w:id="9" w:author="Autor" w:date="2018-07-25T11:06:00Z">
        <w:r w:rsidR="00EC1D23">
          <w:rPr>
            <w:color w:val="auto"/>
          </w:rPr>
          <w:t xml:space="preserve">are affected by </w:t>
        </w:r>
      </w:ins>
      <w:del w:id="10" w:author="Autor" w:date="2018-07-25T11:06:00Z">
        <w:r w:rsidR="00927AAE" w:rsidRPr="009071A5" w:rsidDel="00EC1D23">
          <w:rPr>
            <w:color w:val="auto"/>
          </w:rPr>
          <w:delText>develop</w:delText>
        </w:r>
      </w:del>
      <w:r w:rsidR="00927AAE" w:rsidRPr="009071A5">
        <w:rPr>
          <w:color w:val="auto"/>
        </w:rPr>
        <w:t xml:space="preserve"> endometriosis</w:t>
      </w:r>
      <w:r w:rsidR="00927AAE" w:rsidRPr="009071A5">
        <w:rPr>
          <w:color w:val="auto"/>
          <w:vertAlign w:val="superscript"/>
        </w:rPr>
        <w:t>2</w:t>
      </w:r>
      <w:r w:rsidRPr="009071A5">
        <w:rPr>
          <w:color w:val="auto"/>
        </w:rPr>
        <w:t xml:space="preserve">, and it is present in </w:t>
      </w:r>
      <w:ins w:id="11" w:author="Autor" w:date="2018-07-25T11:06:00Z">
        <w:r w:rsidR="00EC1D23">
          <w:rPr>
            <w:color w:val="auto"/>
          </w:rPr>
          <w:t xml:space="preserve">approximately </w:t>
        </w:r>
      </w:ins>
      <w:del w:id="12" w:author="Autor" w:date="2018-07-25T11:06:00Z">
        <w:r w:rsidRPr="009071A5" w:rsidDel="00EC1D23">
          <w:rPr>
            <w:color w:val="auto"/>
          </w:rPr>
          <w:delText>u</w:delText>
        </w:r>
      </w:del>
      <w:del w:id="13" w:author="Autor" w:date="2018-07-25T11:07:00Z">
        <w:r w:rsidRPr="009071A5" w:rsidDel="00EC1D23">
          <w:rPr>
            <w:color w:val="auto"/>
          </w:rPr>
          <w:delText>p to</w:delText>
        </w:r>
      </w:del>
      <w:r w:rsidRPr="009071A5">
        <w:rPr>
          <w:color w:val="auto"/>
        </w:rPr>
        <w:t xml:space="preserve"> </w:t>
      </w:r>
      <w:ins w:id="14" w:author="Autor" w:date="2018-07-25T11:07:00Z">
        <w:r w:rsidR="00EC1D23">
          <w:rPr>
            <w:color w:val="auto"/>
          </w:rPr>
          <w:t>40-</w:t>
        </w:r>
      </w:ins>
      <w:r w:rsidRPr="009071A5">
        <w:rPr>
          <w:color w:val="auto"/>
        </w:rPr>
        <w:t xml:space="preserve">50% </w:t>
      </w:r>
      <w:del w:id="15" w:author="Autor" w:date="2018-07-25T11:08:00Z">
        <w:r w:rsidRPr="009071A5" w:rsidDel="00EC1D23">
          <w:rPr>
            <w:color w:val="auto"/>
          </w:rPr>
          <w:delText>of infertile</w:delText>
        </w:r>
      </w:del>
      <w:ins w:id="16" w:author="Autor" w:date="2018-07-25T11:08:00Z">
        <w:r w:rsidR="00EC1D23" w:rsidRPr="009071A5">
          <w:rPr>
            <w:color w:val="auto"/>
          </w:rPr>
          <w:t>of</w:t>
        </w:r>
        <w:r w:rsidR="00EC1D23">
          <w:rPr>
            <w:color w:val="auto"/>
          </w:rPr>
          <w:t xml:space="preserve"> </w:t>
        </w:r>
        <w:r w:rsidR="00EC1D23" w:rsidRPr="009071A5">
          <w:rPr>
            <w:color w:val="auto"/>
          </w:rPr>
          <w:t>infertile</w:t>
        </w:r>
      </w:ins>
      <w:r w:rsidRPr="009071A5">
        <w:rPr>
          <w:color w:val="auto"/>
        </w:rPr>
        <w:t xml:space="preserve"> women</w:t>
      </w:r>
      <w:r w:rsidR="00927AAE" w:rsidRPr="009071A5">
        <w:rPr>
          <w:color w:val="auto"/>
          <w:vertAlign w:val="superscript"/>
        </w:rPr>
        <w:t>3</w:t>
      </w:r>
      <w:r w:rsidRPr="009071A5">
        <w:rPr>
          <w:color w:val="auto"/>
        </w:rPr>
        <w:t>. Current</w:t>
      </w:r>
      <w:ins w:id="17" w:author="Autor" w:date="2018-07-25T11:12:00Z">
        <w:r w:rsidR="00EC1D23">
          <w:rPr>
            <w:color w:val="auto"/>
          </w:rPr>
          <w:t xml:space="preserve"> pharmacological </w:t>
        </w:r>
      </w:ins>
      <w:ins w:id="18" w:author="Autor" w:date="2018-07-25T11:13:00Z">
        <w:r w:rsidR="00EC1D23">
          <w:rPr>
            <w:color w:val="auto"/>
          </w:rPr>
          <w:t>treatments</w:t>
        </w:r>
      </w:ins>
      <w:ins w:id="19" w:author="Autor" w:date="2018-07-25T11:12:00Z">
        <w:r w:rsidR="00EC1D23">
          <w:rPr>
            <w:color w:val="auto"/>
          </w:rPr>
          <w:t xml:space="preserve"> for endometriosis are </w:t>
        </w:r>
      </w:ins>
      <w:ins w:id="20" w:author="Autor" w:date="2018-07-25T11:14:00Z">
        <w:r w:rsidR="00EC1D23">
          <w:rPr>
            <w:color w:val="auto"/>
          </w:rPr>
          <w:t xml:space="preserve">unable to completely eradicate lesions </w:t>
        </w:r>
      </w:ins>
      <w:ins w:id="21" w:author="Autor" w:date="2018-07-25T11:15:00Z">
        <w:r w:rsidR="006D4284">
          <w:rPr>
            <w:color w:val="auto"/>
          </w:rPr>
          <w:t xml:space="preserve">and not </w:t>
        </w:r>
      </w:ins>
      <w:ins w:id="22" w:author="Autor" w:date="2018-07-25T11:12:00Z">
        <w:r w:rsidR="00EC1D23">
          <w:rPr>
            <w:color w:val="auto"/>
          </w:rPr>
          <w:t>f</w:t>
        </w:r>
      </w:ins>
      <w:ins w:id="23" w:author="Autor" w:date="2018-07-25T11:13:00Z">
        <w:r w:rsidR="00EC1D23">
          <w:rPr>
            <w:color w:val="auto"/>
          </w:rPr>
          <w:t>r</w:t>
        </w:r>
      </w:ins>
      <w:ins w:id="24" w:author="Autor" w:date="2018-07-25T11:12:00Z">
        <w:r w:rsidR="006D4284">
          <w:rPr>
            <w:color w:val="auto"/>
          </w:rPr>
          <w:t xml:space="preserve">ee of </w:t>
        </w:r>
      </w:ins>
      <w:del w:id="25" w:author="Autor" w:date="2018-07-25T11:15:00Z">
        <w:r w:rsidRPr="009071A5" w:rsidDel="006D4284">
          <w:rPr>
            <w:color w:val="auto"/>
          </w:rPr>
          <w:delText xml:space="preserve">ly, there </w:delText>
        </w:r>
      </w:del>
      <w:del w:id="26" w:author="Autor" w:date="2018-07-25T11:10:00Z">
        <w:r w:rsidRPr="009071A5" w:rsidDel="00EC1D23">
          <w:rPr>
            <w:color w:val="auto"/>
          </w:rPr>
          <w:delText xml:space="preserve">is not an </w:delText>
        </w:r>
      </w:del>
      <w:del w:id="27" w:author="Autor" w:date="2018-07-25T11:15:00Z">
        <w:r w:rsidRPr="009071A5" w:rsidDel="006D4284">
          <w:rPr>
            <w:color w:val="auto"/>
          </w:rPr>
          <w:delText>effective pharmacological treatment</w:delText>
        </w:r>
        <w:r w:rsidR="00EC1D23" w:rsidDel="006D4284">
          <w:rPr>
            <w:color w:val="auto"/>
          </w:rPr>
          <w:delText xml:space="preserve">s eradicating </w:delText>
        </w:r>
        <w:r w:rsidRPr="009071A5" w:rsidDel="006D4284">
          <w:rPr>
            <w:color w:val="auto"/>
          </w:rPr>
          <w:delText xml:space="preserve"> for endometriosis that completely </w:delText>
        </w:r>
      </w:del>
      <w:del w:id="28" w:author="Autor" w:date="2018-07-25T11:09:00Z">
        <w:r w:rsidRPr="009071A5" w:rsidDel="00EC1D23">
          <w:rPr>
            <w:color w:val="auto"/>
          </w:rPr>
          <w:delText>obliterates</w:delText>
        </w:r>
      </w:del>
      <w:del w:id="29" w:author="Autor" w:date="2018-07-25T11:15:00Z">
        <w:r w:rsidRPr="009071A5" w:rsidDel="006D4284">
          <w:rPr>
            <w:color w:val="auto"/>
          </w:rPr>
          <w:delText xml:space="preserve"> the lesions without causing </w:delText>
        </w:r>
      </w:del>
      <w:r w:rsidRPr="009071A5">
        <w:rPr>
          <w:color w:val="auto"/>
        </w:rPr>
        <w:t>side effects</w:t>
      </w:r>
      <w:r w:rsidR="00927AAE" w:rsidRPr="009071A5">
        <w:rPr>
          <w:color w:val="auto"/>
          <w:vertAlign w:val="superscript"/>
        </w:rPr>
        <w:t>4</w:t>
      </w:r>
      <w:proofErr w:type="gramStart"/>
      <w:r w:rsidR="00927AAE" w:rsidRPr="009071A5">
        <w:rPr>
          <w:color w:val="auto"/>
          <w:vertAlign w:val="superscript"/>
        </w:rPr>
        <w:t>,5</w:t>
      </w:r>
      <w:proofErr w:type="gramEnd"/>
      <w:r w:rsidRPr="009071A5">
        <w:rPr>
          <w:color w:val="auto"/>
        </w:rPr>
        <w:t xml:space="preserve">. The </w:t>
      </w:r>
      <w:r w:rsidR="00195DA5">
        <w:rPr>
          <w:color w:val="auto"/>
        </w:rPr>
        <w:t>research</w:t>
      </w:r>
      <w:r w:rsidR="00195DA5" w:rsidRPr="009071A5">
        <w:rPr>
          <w:color w:val="auto"/>
        </w:rPr>
        <w:t xml:space="preserve"> </w:t>
      </w:r>
      <w:r w:rsidRPr="009071A5">
        <w:rPr>
          <w:color w:val="auto"/>
        </w:rPr>
        <w:t xml:space="preserve">for more efficient therapies requires </w:t>
      </w:r>
      <w:del w:id="30" w:author="Autor" w:date="2018-07-25T11:16:00Z">
        <w:r w:rsidRPr="009071A5" w:rsidDel="006D4284">
          <w:rPr>
            <w:color w:val="auto"/>
          </w:rPr>
          <w:delText>the use of</w:delText>
        </w:r>
      </w:del>
      <w:ins w:id="31" w:author="Autor" w:date="2018-07-25T11:16:00Z">
        <w:r w:rsidR="006D4284">
          <w:rPr>
            <w:color w:val="auto"/>
          </w:rPr>
          <w:t xml:space="preserve">of the refinement of </w:t>
        </w:r>
      </w:ins>
      <w:ins w:id="32" w:author="Autor" w:date="2018-07-25T11:17:00Z">
        <w:r w:rsidR="006D4284">
          <w:rPr>
            <w:color w:val="auto"/>
          </w:rPr>
          <w:t xml:space="preserve">the existing </w:t>
        </w:r>
      </w:ins>
      <w:del w:id="33" w:author="Autor" w:date="2018-07-25T11:16:00Z">
        <w:r w:rsidRPr="009071A5" w:rsidDel="006D4284">
          <w:rPr>
            <w:color w:val="auto"/>
          </w:rPr>
          <w:delText xml:space="preserve"> </w:delText>
        </w:r>
      </w:del>
      <w:r w:rsidRPr="009071A5">
        <w:rPr>
          <w:color w:val="auto"/>
        </w:rPr>
        <w:t>animal models</w:t>
      </w:r>
      <w:ins w:id="34" w:author="Autor" w:date="2018-07-25T11:17:00Z">
        <w:r w:rsidR="006D4284">
          <w:rPr>
            <w:color w:val="auto"/>
          </w:rPr>
          <w:t xml:space="preserve"> of </w:t>
        </w:r>
      </w:ins>
      <w:del w:id="35" w:author="Autor" w:date="2018-07-25T11:17:00Z">
        <w:r w:rsidRPr="009071A5" w:rsidDel="006D4284">
          <w:rPr>
            <w:color w:val="auto"/>
          </w:rPr>
          <w:delText xml:space="preserve"> in</w:delText>
        </w:r>
      </w:del>
      <w:ins w:id="36" w:author="Autor" w:date="2018-07-25T11:17:00Z">
        <w:r w:rsidR="006D4284">
          <w:rPr>
            <w:color w:val="auto"/>
          </w:rPr>
          <w:t xml:space="preserve">endometriosis </w:t>
        </w:r>
        <w:r w:rsidR="006D4284" w:rsidRPr="009071A5">
          <w:rPr>
            <w:color w:val="auto"/>
          </w:rPr>
          <w:t>in</w:t>
        </w:r>
      </w:ins>
      <w:r w:rsidRPr="009071A5">
        <w:rPr>
          <w:color w:val="auto"/>
        </w:rPr>
        <w:t xml:space="preserve"> </w:t>
      </w:r>
      <w:ins w:id="37" w:author="Autor" w:date="2018-07-25T11:17:00Z">
        <w:r w:rsidR="006D4284">
          <w:rPr>
            <w:color w:val="auto"/>
          </w:rPr>
          <w:t xml:space="preserve">such a way that </w:t>
        </w:r>
      </w:ins>
      <w:del w:id="38" w:author="Autor" w:date="2018-07-25T11:17:00Z">
        <w:r w:rsidRPr="009071A5" w:rsidDel="006D4284">
          <w:rPr>
            <w:color w:val="auto"/>
          </w:rPr>
          <w:delText>which</w:delText>
        </w:r>
      </w:del>
      <w:r w:rsidRPr="009071A5">
        <w:rPr>
          <w:color w:val="auto"/>
        </w:rPr>
        <w:t xml:space="preserve"> human lesions can be appropriately mimicked, and the effects of compounds on lesion size among others</w:t>
      </w:r>
      <w:r w:rsidR="00F10DCF" w:rsidRPr="009071A5">
        <w:rPr>
          <w:color w:val="auto"/>
        </w:rPr>
        <w:t xml:space="preserve"> </w:t>
      </w:r>
      <w:r w:rsidRPr="009071A5">
        <w:rPr>
          <w:color w:val="auto"/>
        </w:rPr>
        <w:t xml:space="preserve">can be closely </w:t>
      </w:r>
      <w:r w:rsidR="00963158" w:rsidRPr="009071A5">
        <w:rPr>
          <w:color w:val="auto"/>
        </w:rPr>
        <w:t>assessed</w:t>
      </w:r>
      <w:r w:rsidRPr="009071A5">
        <w:rPr>
          <w:color w:val="auto"/>
        </w:rPr>
        <w:t xml:space="preserve">. </w:t>
      </w:r>
    </w:p>
    <w:p w14:paraId="6C111DEA" w14:textId="77777777" w:rsidR="00663510" w:rsidRDefault="00663510" w:rsidP="00555374">
      <w:pPr>
        <w:rPr>
          <w:color w:val="auto"/>
        </w:rPr>
      </w:pPr>
    </w:p>
    <w:p w14:paraId="67B59364" w14:textId="6E3DDC8B" w:rsidR="00663510" w:rsidRDefault="00584B90" w:rsidP="00555374">
      <w:pPr>
        <w:rPr>
          <w:color w:val="auto"/>
        </w:rPr>
      </w:pPr>
      <w:r w:rsidRPr="009071A5">
        <w:rPr>
          <w:color w:val="auto"/>
        </w:rPr>
        <w:t xml:space="preserve">Primate models have been used to </w:t>
      </w:r>
      <w:ins w:id="39" w:author="Autor" w:date="2018-07-25T11:20:00Z">
        <w:r w:rsidR="006D4284">
          <w:rPr>
            <w:color w:val="auto"/>
          </w:rPr>
          <w:t xml:space="preserve">mimic endometriosis by implanting </w:t>
        </w:r>
      </w:ins>
      <w:del w:id="40" w:author="Autor" w:date="2018-07-25T11:20:00Z">
        <w:r w:rsidRPr="009071A5" w:rsidDel="006D4284">
          <w:rPr>
            <w:color w:val="auto"/>
          </w:rPr>
          <w:delText xml:space="preserve">induce </w:delText>
        </w:r>
      </w:del>
      <w:r w:rsidRPr="009071A5">
        <w:rPr>
          <w:color w:val="auto"/>
        </w:rPr>
        <w:t xml:space="preserve">ectopic lesions </w:t>
      </w:r>
      <w:del w:id="41" w:author="Autor" w:date="2018-07-25T11:24:00Z">
        <w:r w:rsidR="00195DA5" w:rsidDel="006D4284">
          <w:rPr>
            <w:color w:val="auto"/>
          </w:rPr>
          <w:delText xml:space="preserve">that </w:delText>
        </w:r>
        <w:r w:rsidR="00424D3C" w:rsidDel="006D4284">
          <w:rPr>
            <w:color w:val="auto"/>
          </w:rPr>
          <w:delText xml:space="preserve">are </w:delText>
        </w:r>
      </w:del>
      <w:r w:rsidRPr="009071A5">
        <w:rPr>
          <w:color w:val="auto"/>
        </w:rPr>
        <w:t>histologically identical and at similar sites as</w:t>
      </w:r>
      <w:ins w:id="42" w:author="Autor" w:date="2018-07-25T11:22:00Z">
        <w:r w:rsidR="006D4284">
          <w:rPr>
            <w:color w:val="auto"/>
          </w:rPr>
          <w:t xml:space="preserve"> in</w:t>
        </w:r>
      </w:ins>
      <w:r w:rsidRPr="009071A5">
        <w:rPr>
          <w:color w:val="auto"/>
        </w:rPr>
        <w:t xml:space="preserve"> human</w:t>
      </w:r>
      <w:ins w:id="43" w:author="Autor" w:date="2018-07-25T11:22:00Z">
        <w:r w:rsidR="006D4284">
          <w:rPr>
            <w:color w:val="auto"/>
          </w:rPr>
          <w:t>s</w:t>
        </w:r>
      </w:ins>
      <w:r w:rsidRPr="009071A5">
        <w:rPr>
          <w:color w:val="auto"/>
        </w:rPr>
        <w:t xml:space="preserve"> </w:t>
      </w:r>
      <w:del w:id="44" w:author="Autor" w:date="2018-07-25T11:22:00Z">
        <w:r w:rsidRPr="009071A5" w:rsidDel="006D4284">
          <w:rPr>
            <w:color w:val="auto"/>
          </w:rPr>
          <w:delText>endometriosis</w:delText>
        </w:r>
      </w:del>
      <w:r w:rsidR="00927AAE" w:rsidRPr="009071A5">
        <w:rPr>
          <w:color w:val="auto"/>
          <w:vertAlign w:val="superscript"/>
        </w:rPr>
        <w:t>6-8</w:t>
      </w:r>
      <w:r w:rsidRPr="009071A5">
        <w:rPr>
          <w:color w:val="auto"/>
        </w:rPr>
        <w:t xml:space="preserve">; however, ethical </w:t>
      </w:r>
      <w:del w:id="45" w:author="Autor" w:date="2018-07-25T11:25:00Z">
        <w:r w:rsidRPr="009071A5" w:rsidDel="006D4284">
          <w:rPr>
            <w:color w:val="auto"/>
          </w:rPr>
          <w:delText>considerations</w:delText>
        </w:r>
      </w:del>
      <w:ins w:id="46" w:author="Autor" w:date="2018-07-25T11:25:00Z">
        <w:r w:rsidR="006D4284" w:rsidRPr="009071A5">
          <w:rPr>
            <w:color w:val="auto"/>
          </w:rPr>
          <w:t>concerns</w:t>
        </w:r>
      </w:ins>
      <w:r w:rsidRPr="009071A5">
        <w:rPr>
          <w:color w:val="auto"/>
        </w:rPr>
        <w:t xml:space="preserve"> and the high </w:t>
      </w:r>
      <w:ins w:id="47" w:author="Autor" w:date="2018-07-25T11:27:00Z">
        <w:r w:rsidR="005B4DA8">
          <w:rPr>
            <w:color w:val="auto"/>
          </w:rPr>
          <w:t xml:space="preserve">economic </w:t>
        </w:r>
      </w:ins>
      <w:r w:rsidRPr="009071A5">
        <w:rPr>
          <w:color w:val="auto"/>
        </w:rPr>
        <w:t>cost</w:t>
      </w:r>
      <w:ins w:id="48" w:author="Autor" w:date="2018-07-25T11:28:00Z">
        <w:r w:rsidR="005B4DA8">
          <w:rPr>
            <w:color w:val="auto"/>
          </w:rPr>
          <w:t xml:space="preserve">s related </w:t>
        </w:r>
        <w:del w:id="49" w:author="Autor" w:date="2018-07-25T11:36:00Z">
          <w:r w:rsidR="005B4DA8" w:rsidDel="001616F8">
            <w:rPr>
              <w:color w:val="auto"/>
            </w:rPr>
            <w:delText xml:space="preserve">to </w:delText>
          </w:r>
        </w:del>
      </w:ins>
      <w:del w:id="50" w:author="Autor" w:date="2018-07-25T11:36:00Z">
        <w:r w:rsidRPr="009071A5" w:rsidDel="001616F8">
          <w:rPr>
            <w:color w:val="auto"/>
          </w:rPr>
          <w:delText xml:space="preserve"> </w:delText>
        </w:r>
      </w:del>
      <w:ins w:id="51" w:author="Autor" w:date="2018-07-25T11:28:00Z">
        <w:del w:id="52" w:author="Autor" w:date="2018-07-25T11:36:00Z">
          <w:r w:rsidR="005B4DA8" w:rsidDel="001616F8">
            <w:rPr>
              <w:color w:val="auto"/>
            </w:rPr>
            <w:delText>experimentation</w:delText>
          </w:r>
        </w:del>
      </w:ins>
      <w:ins w:id="53" w:author="Autor" w:date="2018-07-25T11:36:00Z">
        <w:r w:rsidR="001616F8">
          <w:rPr>
            <w:color w:val="auto"/>
          </w:rPr>
          <w:t xml:space="preserve">to </w:t>
        </w:r>
        <w:r w:rsidR="001616F8" w:rsidRPr="009071A5">
          <w:rPr>
            <w:color w:val="auto"/>
          </w:rPr>
          <w:t>experimentation</w:t>
        </w:r>
      </w:ins>
      <w:ins w:id="54" w:author="Autor" w:date="2018-07-25T11:28:00Z">
        <w:r w:rsidR="005B4DA8">
          <w:rPr>
            <w:color w:val="auto"/>
          </w:rPr>
          <w:t xml:space="preserve"> </w:t>
        </w:r>
      </w:ins>
      <w:del w:id="55" w:author="Autor" w:date="2018-07-25T11:28:00Z">
        <w:r w:rsidRPr="009071A5" w:rsidDel="005B4DA8">
          <w:rPr>
            <w:color w:val="auto"/>
          </w:rPr>
          <w:delText xml:space="preserve">of </w:delText>
        </w:r>
      </w:del>
      <w:ins w:id="56" w:author="Autor" w:date="2018-07-25T11:28:00Z">
        <w:r w:rsidR="005B4DA8">
          <w:rPr>
            <w:color w:val="auto"/>
          </w:rPr>
          <w:t xml:space="preserve">with </w:t>
        </w:r>
      </w:ins>
      <w:del w:id="57" w:author="Autor" w:date="2018-07-25T11:28:00Z">
        <w:r w:rsidRPr="009071A5" w:rsidDel="005B4DA8">
          <w:rPr>
            <w:color w:val="auto"/>
          </w:rPr>
          <w:delText xml:space="preserve">experiments using </w:delText>
        </w:r>
      </w:del>
      <w:r w:rsidRPr="009071A5">
        <w:rPr>
          <w:color w:val="auto"/>
        </w:rPr>
        <w:t>primates limit their use</w:t>
      </w:r>
      <w:r w:rsidR="00927AAE" w:rsidRPr="009071A5">
        <w:rPr>
          <w:color w:val="auto"/>
          <w:vertAlign w:val="superscript"/>
        </w:rPr>
        <w:t>9</w:t>
      </w:r>
      <w:r w:rsidRPr="009071A5">
        <w:rPr>
          <w:color w:val="auto"/>
        </w:rPr>
        <w:t xml:space="preserve">. </w:t>
      </w:r>
      <w:del w:id="58" w:author="Autor" w:date="2018-07-25T11:30:00Z">
        <w:r w:rsidRPr="009071A5" w:rsidDel="005B4DA8">
          <w:rPr>
            <w:color w:val="auto"/>
          </w:rPr>
          <w:delText>For this reason</w:delText>
        </w:r>
      </w:del>
      <w:ins w:id="59" w:author="Autor" w:date="2018-07-25T11:30:00Z">
        <w:r w:rsidR="005B4DA8" w:rsidRPr="009071A5">
          <w:rPr>
            <w:color w:val="auto"/>
          </w:rPr>
          <w:t>Consequently</w:t>
        </w:r>
      </w:ins>
      <w:r w:rsidRPr="009071A5">
        <w:rPr>
          <w:color w:val="auto"/>
        </w:rPr>
        <w:t xml:space="preserve">, </w:t>
      </w:r>
      <w:ins w:id="60" w:author="Autor" w:date="2018-07-25T11:31:00Z">
        <w:r w:rsidR="005B4DA8">
          <w:rPr>
            <w:color w:val="auto"/>
          </w:rPr>
          <w:t xml:space="preserve">the use of </w:t>
        </w:r>
      </w:ins>
      <w:del w:id="61" w:author="Autor" w:date="2018-07-25T11:31:00Z">
        <w:r w:rsidRPr="009071A5" w:rsidDel="005B4DA8">
          <w:rPr>
            <w:color w:val="auto"/>
          </w:rPr>
          <w:delText xml:space="preserve">endometriosis models </w:delText>
        </w:r>
      </w:del>
      <w:del w:id="62" w:author="Autor" w:date="2018-07-25T11:32:00Z">
        <w:r w:rsidRPr="009071A5" w:rsidDel="005B4DA8">
          <w:rPr>
            <w:color w:val="auto"/>
          </w:rPr>
          <w:delText>in</w:delText>
        </w:r>
      </w:del>
      <w:r w:rsidRPr="009071A5">
        <w:rPr>
          <w:color w:val="auto"/>
        </w:rPr>
        <w:t xml:space="preserve"> small animals, especially rodents</w:t>
      </w:r>
      <w:r w:rsidR="00195DA5">
        <w:rPr>
          <w:color w:val="auto"/>
        </w:rPr>
        <w:t xml:space="preserve">, </w:t>
      </w:r>
      <w:ins w:id="63" w:author="Autor" w:date="2018-07-25T11:32:00Z">
        <w:r w:rsidR="005B4DA8">
          <w:rPr>
            <w:color w:val="auto"/>
          </w:rPr>
          <w:t xml:space="preserve">for the implementation of </w:t>
        </w:r>
      </w:ins>
      <w:ins w:id="64" w:author="Autor" w:date="2018-07-25T11:33:00Z">
        <w:r w:rsidR="005B4DA8">
          <w:rPr>
            <w:color w:val="auto"/>
          </w:rPr>
          <w:t xml:space="preserve">in-vivo </w:t>
        </w:r>
      </w:ins>
      <w:ins w:id="65" w:author="Autor" w:date="2018-07-25T11:32:00Z">
        <w:r w:rsidR="005B4DA8">
          <w:rPr>
            <w:color w:val="auto"/>
          </w:rPr>
          <w:t>models of endo</w:t>
        </w:r>
      </w:ins>
      <w:ins w:id="66" w:author="Autor" w:date="2018-07-25T11:33:00Z">
        <w:r w:rsidR="005B4DA8">
          <w:rPr>
            <w:color w:val="auto"/>
          </w:rPr>
          <w:t xml:space="preserve">metriosis </w:t>
        </w:r>
      </w:ins>
      <w:r w:rsidRPr="009071A5">
        <w:rPr>
          <w:color w:val="auto"/>
        </w:rPr>
        <w:t>continue</w:t>
      </w:r>
      <w:ins w:id="67" w:author="Autor" w:date="2018-07-25T11:33:00Z">
        <w:r w:rsidR="005B4DA8">
          <w:rPr>
            <w:color w:val="auto"/>
          </w:rPr>
          <w:t>s</w:t>
        </w:r>
      </w:ins>
      <w:r w:rsidRPr="009071A5">
        <w:rPr>
          <w:color w:val="auto"/>
        </w:rPr>
        <w:t xml:space="preserve"> to be favored </w:t>
      </w:r>
      <w:ins w:id="68" w:author="Autor" w:date="2018-07-25T11:34:00Z">
        <w:r w:rsidR="005B4DA8">
          <w:rPr>
            <w:color w:val="auto"/>
          </w:rPr>
          <w:t xml:space="preserve">as it allows </w:t>
        </w:r>
      </w:ins>
      <w:del w:id="69" w:author="Autor" w:date="2018-07-25T11:34:00Z">
        <w:r w:rsidRPr="009071A5" w:rsidDel="005B4DA8">
          <w:rPr>
            <w:color w:val="auto"/>
          </w:rPr>
          <w:delText>to allow</w:delText>
        </w:r>
      </w:del>
      <w:r w:rsidRPr="009071A5">
        <w:rPr>
          <w:color w:val="auto"/>
        </w:rPr>
        <w:t xml:space="preserve"> studies </w:t>
      </w:r>
      <w:ins w:id="70" w:author="Autor" w:date="2018-07-25T11:34:00Z">
        <w:r w:rsidR="005B4DA8">
          <w:rPr>
            <w:color w:val="auto"/>
          </w:rPr>
          <w:t xml:space="preserve">with </w:t>
        </w:r>
      </w:ins>
      <w:del w:id="71" w:author="Autor" w:date="2018-07-25T11:34:00Z">
        <w:r w:rsidRPr="009071A5" w:rsidDel="005B4DA8">
          <w:rPr>
            <w:color w:val="auto"/>
          </w:rPr>
          <w:delText>in</w:delText>
        </w:r>
      </w:del>
      <w:r w:rsidRPr="009071A5">
        <w:rPr>
          <w:color w:val="auto"/>
        </w:rPr>
        <w:t xml:space="preserve"> large</w:t>
      </w:r>
      <w:ins w:id="72" w:author="Autor" w:date="2018-07-25T11:34:00Z">
        <w:r w:rsidR="005B4DA8">
          <w:rPr>
            <w:color w:val="auto"/>
          </w:rPr>
          <w:t>r</w:t>
        </w:r>
      </w:ins>
      <w:r w:rsidRPr="009071A5">
        <w:rPr>
          <w:color w:val="auto"/>
        </w:rPr>
        <w:t xml:space="preserve"> numbers of </w:t>
      </w:r>
      <w:del w:id="73" w:author="Autor" w:date="2018-07-25T11:34:00Z">
        <w:r w:rsidRPr="009071A5" w:rsidDel="005B4DA8">
          <w:rPr>
            <w:color w:val="auto"/>
          </w:rPr>
          <w:delText>animals</w:delText>
        </w:r>
        <w:r w:rsidR="00927AAE" w:rsidRPr="009071A5" w:rsidDel="005B4DA8">
          <w:rPr>
            <w:color w:val="auto"/>
            <w:vertAlign w:val="superscript"/>
          </w:rPr>
          <w:delText>10</w:delText>
        </w:r>
      </w:del>
      <w:ins w:id="74" w:author="Autor" w:date="2018-07-25T11:34:00Z">
        <w:r w:rsidR="005B4DA8">
          <w:rPr>
            <w:color w:val="auto"/>
          </w:rPr>
          <w:t>individua</w:t>
        </w:r>
        <w:del w:id="75" w:author="Autor" w:date="2018-07-25T11:36:00Z">
          <w:r w:rsidR="005B4DA8" w:rsidDel="001616F8">
            <w:rPr>
              <w:color w:val="auto"/>
            </w:rPr>
            <w:delText>k</w:delText>
          </w:r>
        </w:del>
      </w:ins>
      <w:ins w:id="76" w:author="Autor" w:date="2018-07-25T11:36:00Z">
        <w:r w:rsidR="001616F8">
          <w:rPr>
            <w:color w:val="auto"/>
          </w:rPr>
          <w:t>l</w:t>
        </w:r>
      </w:ins>
      <w:ins w:id="77" w:author="Autor" w:date="2018-07-25T11:34:00Z">
        <w:r w:rsidR="005B4DA8">
          <w:rPr>
            <w:color w:val="auto"/>
          </w:rPr>
          <w:t>s</w:t>
        </w:r>
        <w:r w:rsidR="005B4DA8" w:rsidRPr="009071A5">
          <w:rPr>
            <w:color w:val="auto"/>
            <w:vertAlign w:val="superscript"/>
          </w:rPr>
          <w:t>10</w:t>
        </w:r>
      </w:ins>
      <w:proofErr w:type="gramStart"/>
      <w:r w:rsidR="00927AAE" w:rsidRPr="009071A5">
        <w:rPr>
          <w:color w:val="auto"/>
          <w:vertAlign w:val="superscript"/>
        </w:rPr>
        <w:t>,11</w:t>
      </w:r>
      <w:proofErr w:type="gramEnd"/>
      <w:r w:rsidRPr="009071A5">
        <w:rPr>
          <w:color w:val="auto"/>
        </w:rPr>
        <w:t>.</w:t>
      </w:r>
      <w:r w:rsidR="00F10DCF" w:rsidRPr="009071A5">
        <w:rPr>
          <w:color w:val="auto"/>
        </w:rPr>
        <w:t xml:space="preserve"> E</w:t>
      </w:r>
      <w:r w:rsidRPr="009071A5">
        <w:rPr>
          <w:color w:val="auto"/>
        </w:rPr>
        <w:t xml:space="preserve">ndometriosis can be induced in these animals by transplanting </w:t>
      </w:r>
      <w:r w:rsidR="00396954" w:rsidRPr="009071A5">
        <w:rPr>
          <w:color w:val="auto"/>
        </w:rPr>
        <w:t>either pieces</w:t>
      </w:r>
      <w:r w:rsidR="00913C4F">
        <w:rPr>
          <w:color w:val="auto"/>
        </w:rPr>
        <w:t xml:space="preserve"> </w:t>
      </w:r>
      <w:r w:rsidR="00396954" w:rsidRPr="009071A5">
        <w:rPr>
          <w:color w:val="auto"/>
        </w:rPr>
        <w:t>of rodent uterine horns</w:t>
      </w:r>
      <w:r w:rsidR="00927AAE" w:rsidRPr="009071A5">
        <w:rPr>
          <w:color w:val="auto"/>
        </w:rPr>
        <w:t xml:space="preserve"> </w:t>
      </w:r>
      <w:r w:rsidR="006E0509" w:rsidRPr="009071A5">
        <w:rPr>
          <w:color w:val="auto"/>
        </w:rPr>
        <w:t>(“homologous models”</w:t>
      </w:r>
      <w:proofErr w:type="gramStart"/>
      <w:r w:rsidR="006E0509" w:rsidRPr="009071A5">
        <w:rPr>
          <w:color w:val="auto"/>
        </w:rPr>
        <w:t>)</w:t>
      </w:r>
      <w:r w:rsidR="00396954" w:rsidRPr="009071A5">
        <w:rPr>
          <w:color w:val="auto"/>
          <w:vertAlign w:val="superscript"/>
        </w:rPr>
        <w:t>12</w:t>
      </w:r>
      <w:r w:rsidR="001372F4" w:rsidRPr="009071A5">
        <w:rPr>
          <w:color w:val="auto"/>
          <w:vertAlign w:val="superscript"/>
        </w:rPr>
        <w:t>,13</w:t>
      </w:r>
      <w:proofErr w:type="gramEnd"/>
      <w:r w:rsidR="00927AAE" w:rsidRPr="009071A5">
        <w:rPr>
          <w:color w:val="auto"/>
          <w:vertAlign w:val="superscript"/>
        </w:rPr>
        <w:t xml:space="preserve"> </w:t>
      </w:r>
      <w:r w:rsidR="00927AAE" w:rsidRPr="009071A5">
        <w:rPr>
          <w:color w:val="auto"/>
        </w:rPr>
        <w:t xml:space="preserve">or </w:t>
      </w:r>
      <w:r w:rsidR="007C2193" w:rsidRPr="009071A5">
        <w:rPr>
          <w:color w:val="auto"/>
        </w:rPr>
        <w:t>human endometrial/endometriotic</w:t>
      </w:r>
      <w:r w:rsidRPr="009071A5">
        <w:rPr>
          <w:color w:val="auto"/>
        </w:rPr>
        <w:t xml:space="preserve"> tissue to ectopic sites</w:t>
      </w:r>
      <w:r w:rsidR="00963158" w:rsidRPr="009071A5">
        <w:rPr>
          <w:color w:val="auto"/>
        </w:rPr>
        <w:t xml:space="preserve"> (heterologous models)</w:t>
      </w:r>
      <w:r w:rsidR="00927AAE" w:rsidRPr="009071A5">
        <w:rPr>
          <w:color w:val="auto"/>
          <w:vertAlign w:val="superscript"/>
        </w:rPr>
        <w:t>14</w:t>
      </w:r>
      <w:r w:rsidR="00927AAE" w:rsidRPr="009071A5">
        <w:rPr>
          <w:color w:val="auto"/>
        </w:rPr>
        <w:t>.</w:t>
      </w:r>
      <w:r w:rsidR="00032413" w:rsidRPr="009071A5">
        <w:rPr>
          <w:color w:val="auto"/>
        </w:rPr>
        <w:t xml:space="preserve"> </w:t>
      </w:r>
      <w:r w:rsidR="00BF2ADF" w:rsidRPr="009071A5">
        <w:rPr>
          <w:color w:val="auto"/>
        </w:rPr>
        <w:t xml:space="preserve">In contrast to humans, rodents do not shed their endometrial tissue and thereby </w:t>
      </w:r>
      <w:ins w:id="78" w:author="Autor" w:date="2018-07-25T11:42:00Z">
        <w:r w:rsidR="001616F8" w:rsidRPr="009071A5">
          <w:rPr>
            <w:color w:val="auto"/>
          </w:rPr>
          <w:t>endometriosis</w:t>
        </w:r>
        <w:r w:rsidR="001616F8" w:rsidRPr="009071A5">
          <w:rPr>
            <w:color w:val="auto"/>
          </w:rPr>
          <w:t xml:space="preserve"> </w:t>
        </w:r>
      </w:ins>
      <w:proofErr w:type="spellStart"/>
      <w:ins w:id="79" w:author="Autor" w:date="2018-07-25T11:43:00Z">
        <w:r w:rsidR="001616F8">
          <w:rPr>
            <w:color w:val="auto"/>
          </w:rPr>
          <w:t>can not</w:t>
        </w:r>
        <w:proofErr w:type="spellEnd"/>
        <w:r w:rsidR="001616F8">
          <w:rPr>
            <w:color w:val="auto"/>
          </w:rPr>
          <w:t xml:space="preserve"> be </w:t>
        </w:r>
      </w:ins>
      <w:del w:id="80" w:author="Autor" w:date="2018-07-25T11:43:00Z">
        <w:r w:rsidR="00BF2ADF" w:rsidRPr="009071A5" w:rsidDel="001616F8">
          <w:rPr>
            <w:color w:val="auto"/>
          </w:rPr>
          <w:delText>do not</w:delText>
        </w:r>
      </w:del>
      <w:r w:rsidR="00BF2ADF" w:rsidRPr="009071A5">
        <w:rPr>
          <w:color w:val="auto"/>
        </w:rPr>
        <w:t xml:space="preserve"> develop</w:t>
      </w:r>
      <w:ins w:id="81" w:author="Autor" w:date="2018-07-25T11:43:00Z">
        <w:r w:rsidR="001616F8">
          <w:rPr>
            <w:color w:val="auto"/>
          </w:rPr>
          <w:t>ed</w:t>
        </w:r>
      </w:ins>
      <w:r w:rsidR="00BF2ADF" w:rsidRPr="009071A5">
        <w:rPr>
          <w:color w:val="auto"/>
        </w:rPr>
        <w:t xml:space="preserve"> </w:t>
      </w:r>
      <w:del w:id="82" w:author="Autor" w:date="2018-07-25T11:42:00Z">
        <w:r w:rsidR="00BF2ADF" w:rsidRPr="009071A5" w:rsidDel="001616F8">
          <w:rPr>
            <w:color w:val="auto"/>
          </w:rPr>
          <w:delText xml:space="preserve">endometriosis </w:delText>
        </w:r>
      </w:del>
      <w:r w:rsidR="00BF2ADF" w:rsidRPr="009071A5">
        <w:rPr>
          <w:color w:val="auto"/>
        </w:rPr>
        <w:t>spontaneously</w:t>
      </w:r>
      <w:ins w:id="83" w:author="Autor" w:date="2018-07-25T11:43:00Z">
        <w:r w:rsidR="001616F8">
          <w:rPr>
            <w:color w:val="auto"/>
          </w:rPr>
          <w:t xml:space="preserve"> in th</w:t>
        </w:r>
        <w:bookmarkStart w:id="84" w:name="_GoBack"/>
        <w:bookmarkEnd w:id="84"/>
        <w:r w:rsidR="001616F8">
          <w:rPr>
            <w:color w:val="auto"/>
          </w:rPr>
          <w:t>ese species</w:t>
        </w:r>
      </w:ins>
      <w:r w:rsidR="00BF2ADF" w:rsidRPr="009071A5">
        <w:rPr>
          <w:color w:val="auto"/>
        </w:rPr>
        <w:t xml:space="preserve">. </w:t>
      </w:r>
      <w:proofErr w:type="gramStart"/>
      <w:r w:rsidR="00663510" w:rsidRPr="009071A5">
        <w:rPr>
          <w:color w:val="auto"/>
        </w:rPr>
        <w:t>Therefore</w:t>
      </w:r>
      <w:proofErr w:type="gramEnd"/>
      <w:r w:rsidR="00663510" w:rsidRPr="009071A5">
        <w:rPr>
          <w:color w:val="auto"/>
        </w:rPr>
        <w:t>,</w:t>
      </w:r>
      <w:r w:rsidR="00BF2ADF" w:rsidRPr="009071A5">
        <w:rPr>
          <w:color w:val="auto"/>
        </w:rPr>
        <w:t xml:space="preserve"> homologous mouse mode</w:t>
      </w:r>
      <w:r w:rsidR="00611BA6" w:rsidRPr="009071A5">
        <w:rPr>
          <w:color w:val="auto"/>
        </w:rPr>
        <w:t>l</w:t>
      </w:r>
      <w:r w:rsidR="00BF2ADF" w:rsidRPr="009071A5">
        <w:rPr>
          <w:color w:val="auto"/>
        </w:rPr>
        <w:t>s of endometriosis have been criticized due to the</w:t>
      </w:r>
      <w:r w:rsidR="006E0509" w:rsidRPr="009071A5">
        <w:rPr>
          <w:color w:val="auto"/>
        </w:rPr>
        <w:t xml:space="preserve"> fact that implanted ectopic mouse uterine tissue does not reflect the characteristics </w:t>
      </w:r>
      <w:r w:rsidR="001372F4" w:rsidRPr="009071A5">
        <w:rPr>
          <w:color w:val="auto"/>
        </w:rPr>
        <w:t>of human endometriotic lesions</w:t>
      </w:r>
      <w:r w:rsidR="00927AAE" w:rsidRPr="009071A5">
        <w:rPr>
          <w:color w:val="auto"/>
          <w:vertAlign w:val="superscript"/>
        </w:rPr>
        <w:t>15</w:t>
      </w:r>
      <w:r w:rsidR="006E0509" w:rsidRPr="009071A5">
        <w:rPr>
          <w:color w:val="auto"/>
        </w:rPr>
        <w:t xml:space="preserve">. </w:t>
      </w:r>
    </w:p>
    <w:p w14:paraId="3BE45E23" w14:textId="77777777" w:rsidR="00663510" w:rsidRDefault="00663510" w:rsidP="00555374">
      <w:pPr>
        <w:rPr>
          <w:color w:val="auto"/>
        </w:rPr>
      </w:pPr>
    </w:p>
    <w:p w14:paraId="42FC3364" w14:textId="37587D9C" w:rsidR="00663510" w:rsidRDefault="006E0509" w:rsidP="00555374">
      <w:pPr>
        <w:rPr>
          <w:color w:val="auto"/>
        </w:rPr>
      </w:pPr>
      <w:r w:rsidRPr="009071A5">
        <w:rPr>
          <w:color w:val="auto"/>
        </w:rPr>
        <w:t xml:space="preserve">Appropriate physiology of endometriosis </w:t>
      </w:r>
      <w:r w:rsidR="009C0BC9" w:rsidRPr="009071A5">
        <w:rPr>
          <w:color w:val="auto"/>
        </w:rPr>
        <w:t xml:space="preserve">can be mimicked in the </w:t>
      </w:r>
      <w:r w:rsidR="00005204" w:rsidRPr="009071A5">
        <w:rPr>
          <w:color w:val="auto"/>
        </w:rPr>
        <w:t xml:space="preserve">heterologous models of endometriosis where fresh </w:t>
      </w:r>
      <w:r w:rsidR="00584B90" w:rsidRPr="009071A5">
        <w:rPr>
          <w:color w:val="auto"/>
        </w:rPr>
        <w:t>human endometrial fragments</w:t>
      </w:r>
      <w:r w:rsidR="00005204" w:rsidRPr="009071A5">
        <w:rPr>
          <w:color w:val="auto"/>
        </w:rPr>
        <w:t xml:space="preserve"> are implanted </w:t>
      </w:r>
      <w:r w:rsidR="00584B90" w:rsidRPr="009071A5">
        <w:rPr>
          <w:color w:val="auto"/>
        </w:rPr>
        <w:t xml:space="preserve">into </w:t>
      </w:r>
      <w:proofErr w:type="spellStart"/>
      <w:r w:rsidR="00584B90" w:rsidRPr="009071A5">
        <w:rPr>
          <w:color w:val="auto"/>
        </w:rPr>
        <w:t>immunodeficient</w:t>
      </w:r>
      <w:proofErr w:type="spellEnd"/>
      <w:r w:rsidR="00584B90" w:rsidRPr="009071A5">
        <w:rPr>
          <w:color w:val="auto"/>
        </w:rPr>
        <w:t xml:space="preserve"> animals</w:t>
      </w:r>
      <w:r w:rsidR="00005204" w:rsidRPr="009071A5">
        <w:rPr>
          <w:color w:val="auto"/>
        </w:rPr>
        <w:t xml:space="preserve">. </w:t>
      </w:r>
      <w:r w:rsidR="00195DA5">
        <w:rPr>
          <w:color w:val="auto"/>
        </w:rPr>
        <w:t xml:space="preserve">In </w:t>
      </w:r>
      <w:r w:rsidR="00195DA5" w:rsidRPr="009071A5">
        <w:rPr>
          <w:color w:val="auto"/>
        </w:rPr>
        <w:t>conventional</w:t>
      </w:r>
      <w:r w:rsidR="00424D3C">
        <w:rPr>
          <w:color w:val="auto"/>
        </w:rPr>
        <w:t xml:space="preserve"> </w:t>
      </w:r>
      <w:r w:rsidR="00005204" w:rsidRPr="009071A5">
        <w:rPr>
          <w:color w:val="auto"/>
        </w:rPr>
        <w:t>heterologous models</w:t>
      </w:r>
      <w:r w:rsidR="00663510">
        <w:rPr>
          <w:color w:val="auto"/>
        </w:rPr>
        <w:t>,</w:t>
      </w:r>
      <w:r w:rsidR="00005204" w:rsidRPr="009071A5">
        <w:rPr>
          <w:color w:val="auto"/>
        </w:rPr>
        <w:t xml:space="preserve"> the therapeutic effects of compounds of interest are commonly assessed </w:t>
      </w:r>
      <w:r w:rsidR="009C0BC9" w:rsidRPr="009071A5">
        <w:rPr>
          <w:color w:val="auto"/>
        </w:rPr>
        <w:t xml:space="preserve">at the end point </w:t>
      </w:r>
      <w:r w:rsidR="00005204" w:rsidRPr="009071A5">
        <w:rPr>
          <w:color w:val="auto"/>
        </w:rPr>
        <w:t xml:space="preserve">by </w:t>
      </w:r>
      <w:r w:rsidR="000D354F">
        <w:rPr>
          <w:color w:val="auto"/>
        </w:rPr>
        <w:t xml:space="preserve">the </w:t>
      </w:r>
      <w:r w:rsidR="009C0BC9" w:rsidRPr="009071A5">
        <w:rPr>
          <w:color w:val="auto"/>
        </w:rPr>
        <w:t xml:space="preserve">assessment of </w:t>
      </w:r>
      <w:r w:rsidR="00005204" w:rsidRPr="009071A5">
        <w:rPr>
          <w:color w:val="auto"/>
        </w:rPr>
        <w:t xml:space="preserve">lesion </w:t>
      </w:r>
      <w:r w:rsidR="00F10DCF" w:rsidRPr="009071A5">
        <w:rPr>
          <w:color w:val="auto"/>
        </w:rPr>
        <w:t xml:space="preserve">size </w:t>
      </w:r>
      <w:r w:rsidR="00005204" w:rsidRPr="009071A5">
        <w:rPr>
          <w:color w:val="auto"/>
        </w:rPr>
        <w:t xml:space="preserve">with the use of </w:t>
      </w:r>
      <w:r w:rsidR="00005204" w:rsidRPr="009071A5">
        <w:rPr>
          <w:color w:val="auto"/>
        </w:rPr>
        <w:lastRenderedPageBreak/>
        <w:t>calipers</w:t>
      </w:r>
      <w:r w:rsidR="00215412" w:rsidRPr="009071A5">
        <w:rPr>
          <w:color w:val="auto"/>
          <w:vertAlign w:val="superscript"/>
        </w:rPr>
        <w:t>16</w:t>
      </w:r>
      <w:r w:rsidR="00584B90" w:rsidRPr="009071A5">
        <w:rPr>
          <w:color w:val="auto"/>
        </w:rPr>
        <w:t>.</w:t>
      </w:r>
      <w:r w:rsidR="006236A8" w:rsidRPr="009071A5">
        <w:rPr>
          <w:color w:val="auto"/>
        </w:rPr>
        <w:t xml:space="preserve"> An obvious limitation is that, as such,</w:t>
      </w:r>
      <w:r w:rsidR="00F10DCF" w:rsidRPr="009071A5">
        <w:rPr>
          <w:color w:val="auto"/>
        </w:rPr>
        <w:t xml:space="preserve"> </w:t>
      </w:r>
      <w:r w:rsidR="006236A8" w:rsidRPr="009071A5">
        <w:rPr>
          <w:color w:val="auto"/>
        </w:rPr>
        <w:t xml:space="preserve">endpoint animal models do not allow </w:t>
      </w:r>
      <w:r w:rsidR="00693A24" w:rsidRPr="009071A5">
        <w:rPr>
          <w:color w:val="auto"/>
        </w:rPr>
        <w:t>studying</w:t>
      </w:r>
      <w:r w:rsidR="00584B90" w:rsidRPr="009071A5">
        <w:rPr>
          <w:color w:val="auto"/>
        </w:rPr>
        <w:t xml:space="preserve"> implantation dynamics or endometriotic lesion development over tim</w:t>
      </w:r>
      <w:r w:rsidR="00F10DCF" w:rsidRPr="009071A5">
        <w:rPr>
          <w:color w:val="auto"/>
        </w:rPr>
        <w:t xml:space="preserve">e. </w:t>
      </w:r>
      <w:r w:rsidR="006236A8" w:rsidRPr="009071A5">
        <w:rPr>
          <w:color w:val="auto"/>
        </w:rPr>
        <w:t>An additional limitation is that</w:t>
      </w:r>
      <w:r w:rsidR="009C0BC9" w:rsidRPr="009071A5">
        <w:rPr>
          <w:color w:val="auto"/>
        </w:rPr>
        <w:t xml:space="preserve"> the use of calipers does</w:t>
      </w:r>
      <w:r w:rsidR="006236A8" w:rsidRPr="009071A5">
        <w:rPr>
          <w:color w:val="auto"/>
        </w:rPr>
        <w:t xml:space="preserve"> not </w:t>
      </w:r>
      <w:r w:rsidR="009C0BC9" w:rsidRPr="009071A5">
        <w:rPr>
          <w:color w:val="auto"/>
        </w:rPr>
        <w:t>allow</w:t>
      </w:r>
      <w:r w:rsidR="006236A8" w:rsidRPr="009071A5">
        <w:rPr>
          <w:color w:val="auto"/>
        </w:rPr>
        <w:t xml:space="preserve"> accurate measurements of lesion size. </w:t>
      </w:r>
      <w:r w:rsidR="000D27FC" w:rsidRPr="009071A5">
        <w:rPr>
          <w:color w:val="auto"/>
        </w:rPr>
        <w:t>Indeed</w:t>
      </w:r>
      <w:r w:rsidR="00663510">
        <w:rPr>
          <w:color w:val="auto"/>
        </w:rPr>
        <w:t>,</w:t>
      </w:r>
      <w:r w:rsidR="000D27FC" w:rsidRPr="009071A5">
        <w:rPr>
          <w:color w:val="auto"/>
        </w:rPr>
        <w:t xml:space="preserve"> the standard error provided by calipers is in the same range (</w:t>
      </w:r>
      <w:r w:rsidR="000D27FC" w:rsidRPr="00E73F97">
        <w:rPr>
          <w:i/>
          <w:color w:val="auto"/>
        </w:rPr>
        <w:t>i.e</w:t>
      </w:r>
      <w:r w:rsidR="00195DA5" w:rsidRPr="00E73F97">
        <w:rPr>
          <w:i/>
          <w:color w:val="auto"/>
        </w:rPr>
        <w:t>.</w:t>
      </w:r>
      <w:r w:rsidR="00195DA5">
        <w:rPr>
          <w:color w:val="auto"/>
        </w:rPr>
        <w:t>,</w:t>
      </w:r>
      <w:r w:rsidR="000D27FC" w:rsidRPr="009071A5">
        <w:rPr>
          <w:color w:val="auto"/>
        </w:rPr>
        <w:t xml:space="preserve"> </w:t>
      </w:r>
      <w:r w:rsidR="00FC1B01" w:rsidRPr="009071A5">
        <w:rPr>
          <w:color w:val="auto"/>
        </w:rPr>
        <w:t>millimeters</w:t>
      </w:r>
      <w:r w:rsidR="000D27FC" w:rsidRPr="009071A5">
        <w:rPr>
          <w:color w:val="auto"/>
        </w:rPr>
        <w:t xml:space="preserve">) </w:t>
      </w:r>
      <w:r w:rsidR="00195DA5">
        <w:rPr>
          <w:color w:val="auto"/>
        </w:rPr>
        <w:t xml:space="preserve">as </w:t>
      </w:r>
      <w:r w:rsidR="000D27FC" w:rsidRPr="009071A5">
        <w:rPr>
          <w:color w:val="auto"/>
        </w:rPr>
        <w:t>the size of the lesions implanted in mice</w:t>
      </w:r>
      <w:r w:rsidR="00195DA5">
        <w:rPr>
          <w:color w:val="auto"/>
        </w:rPr>
        <w:t>,</w:t>
      </w:r>
      <w:r w:rsidR="000D27FC" w:rsidRPr="009071A5">
        <w:rPr>
          <w:color w:val="auto"/>
        </w:rPr>
        <w:t xml:space="preserve"> thus restricting the capacity of these tools to detect actual variations in size</w:t>
      </w:r>
      <w:r w:rsidR="006236A8" w:rsidRPr="009071A5">
        <w:rPr>
          <w:color w:val="auto"/>
        </w:rPr>
        <w:t xml:space="preserve">. </w:t>
      </w:r>
    </w:p>
    <w:p w14:paraId="604C5287" w14:textId="77777777" w:rsidR="00663510" w:rsidRDefault="00663510" w:rsidP="00555374">
      <w:pPr>
        <w:rPr>
          <w:color w:val="auto"/>
        </w:rPr>
      </w:pPr>
    </w:p>
    <w:p w14:paraId="6B06DEA8" w14:textId="61920251" w:rsidR="007A4DD6" w:rsidRPr="009071A5" w:rsidRDefault="006236A8" w:rsidP="00555374">
      <w:pPr>
        <w:rPr>
          <w:color w:val="auto"/>
        </w:rPr>
      </w:pPr>
      <w:r w:rsidRPr="009071A5">
        <w:rPr>
          <w:color w:val="auto"/>
        </w:rPr>
        <w:t>In order to overc</w:t>
      </w:r>
      <w:r w:rsidR="00283304" w:rsidRPr="009071A5">
        <w:rPr>
          <w:color w:val="auto"/>
        </w:rPr>
        <w:t>ome such limitations</w:t>
      </w:r>
      <w:r w:rsidR="00663510">
        <w:rPr>
          <w:color w:val="auto"/>
        </w:rPr>
        <w:t>,</w:t>
      </w:r>
      <w:r w:rsidR="00283304" w:rsidRPr="009071A5">
        <w:rPr>
          <w:color w:val="auto"/>
        </w:rPr>
        <w:t xml:space="preserve"> </w:t>
      </w:r>
      <w:r w:rsidR="00005204" w:rsidRPr="009071A5">
        <w:rPr>
          <w:color w:val="auto"/>
        </w:rPr>
        <w:t>herein</w:t>
      </w:r>
      <w:r w:rsidR="00663510">
        <w:rPr>
          <w:color w:val="auto"/>
        </w:rPr>
        <w:t>,</w:t>
      </w:r>
      <w:r w:rsidR="00005204" w:rsidRPr="009071A5">
        <w:rPr>
          <w:color w:val="auto"/>
        </w:rPr>
        <w:t xml:space="preserve"> we describe the </w:t>
      </w:r>
      <w:r w:rsidR="00963158" w:rsidRPr="009071A5">
        <w:rPr>
          <w:color w:val="auto"/>
        </w:rPr>
        <w:t>generation of a</w:t>
      </w:r>
      <w:r w:rsidR="00283304" w:rsidRPr="009071A5">
        <w:rPr>
          <w:color w:val="auto"/>
        </w:rPr>
        <w:t xml:space="preserve"> heterologous mouse model of endometriosis in which implanted human tissue is engineered to express a reporter m-</w:t>
      </w:r>
      <w:r w:rsidR="00195DA5">
        <w:rPr>
          <w:color w:val="auto"/>
        </w:rPr>
        <w:t>C</w:t>
      </w:r>
      <w:r w:rsidR="00195DA5" w:rsidRPr="009071A5">
        <w:rPr>
          <w:color w:val="auto"/>
        </w:rPr>
        <w:t xml:space="preserve">herry </w:t>
      </w:r>
      <w:r w:rsidR="00283304" w:rsidRPr="009071A5">
        <w:rPr>
          <w:color w:val="auto"/>
        </w:rPr>
        <w:t xml:space="preserve">fluorescent protein. Detection of </w:t>
      </w:r>
      <w:r w:rsidR="00195DA5">
        <w:rPr>
          <w:color w:val="auto"/>
        </w:rPr>
        <w:t xml:space="preserve">the </w:t>
      </w:r>
      <w:r w:rsidR="00283304" w:rsidRPr="009071A5">
        <w:rPr>
          <w:color w:val="auto"/>
        </w:rPr>
        <w:t xml:space="preserve">fluorescent signal with an appropriate image system enables non-invasive monitoring of lesion status with simultaneous quantification of its </w:t>
      </w:r>
      <w:r w:rsidR="00540BBB" w:rsidRPr="009071A5">
        <w:rPr>
          <w:color w:val="auto"/>
        </w:rPr>
        <w:t xml:space="preserve">size in real time. Thus, our model provides clear advantages when compared to conventional </w:t>
      </w:r>
      <w:r w:rsidR="00584B90" w:rsidRPr="009071A5">
        <w:rPr>
          <w:color w:val="auto"/>
        </w:rPr>
        <w:t>endpoint models</w:t>
      </w:r>
      <w:r w:rsidR="00540BBB" w:rsidRPr="009071A5">
        <w:rPr>
          <w:color w:val="auto"/>
        </w:rPr>
        <w:t xml:space="preserve"> as it brings the opportunity </w:t>
      </w:r>
      <w:r w:rsidR="000D27FC" w:rsidRPr="009071A5">
        <w:rPr>
          <w:color w:val="auto"/>
        </w:rPr>
        <w:t xml:space="preserve">of </w:t>
      </w:r>
      <w:r w:rsidR="00540BBB" w:rsidRPr="009071A5">
        <w:rPr>
          <w:color w:val="auto"/>
        </w:rPr>
        <w:t>real-time non</w:t>
      </w:r>
      <w:r w:rsidR="00663510">
        <w:rPr>
          <w:color w:val="auto"/>
        </w:rPr>
        <w:t>-</w:t>
      </w:r>
      <w:r w:rsidR="00540BBB" w:rsidRPr="009071A5">
        <w:rPr>
          <w:color w:val="auto"/>
        </w:rPr>
        <w:t xml:space="preserve">invasive monitoring and the possibility to perform more objective and accurate </w:t>
      </w:r>
      <w:r w:rsidR="000D27FC" w:rsidRPr="009071A5">
        <w:rPr>
          <w:color w:val="auto"/>
        </w:rPr>
        <w:t>estimation</w:t>
      </w:r>
      <w:r w:rsidR="00540BBB" w:rsidRPr="009071A5">
        <w:rPr>
          <w:color w:val="auto"/>
        </w:rPr>
        <w:t xml:space="preserve"> of variations in lesion size. </w:t>
      </w:r>
    </w:p>
    <w:p w14:paraId="0198B62A" w14:textId="77777777" w:rsidR="00D15131" w:rsidRPr="009071A5" w:rsidRDefault="00D15131" w:rsidP="00555374">
      <w:pPr>
        <w:rPr>
          <w:rFonts w:asciiTheme="minorHAnsi" w:hAnsiTheme="minorHAnsi" w:cstheme="minorHAnsi"/>
          <w:b/>
          <w:color w:val="auto"/>
        </w:rPr>
      </w:pPr>
    </w:p>
    <w:p w14:paraId="5A9128B9" w14:textId="77777777" w:rsidR="006305D7" w:rsidRPr="009071A5" w:rsidRDefault="006305D7" w:rsidP="00555374">
      <w:pPr>
        <w:rPr>
          <w:rStyle w:val="Hipervnculo"/>
          <w:rFonts w:asciiTheme="minorHAnsi" w:hAnsiTheme="minorHAnsi" w:cstheme="minorHAnsi"/>
          <w:color w:val="auto"/>
          <w:u w:val="none"/>
        </w:rPr>
      </w:pPr>
      <w:r w:rsidRPr="009071A5">
        <w:rPr>
          <w:rFonts w:asciiTheme="minorHAnsi" w:hAnsiTheme="minorHAnsi" w:cstheme="minorHAnsi"/>
          <w:b/>
          <w:color w:val="auto"/>
        </w:rPr>
        <w:t>PROTOCOL:</w:t>
      </w:r>
    </w:p>
    <w:p w14:paraId="0DD41548" w14:textId="77777777" w:rsidR="00663510" w:rsidRDefault="00663510" w:rsidP="00555374">
      <w:pPr>
        <w:rPr>
          <w:rFonts w:asciiTheme="minorHAnsi" w:hAnsiTheme="minorHAnsi" w:cstheme="minorHAnsi"/>
          <w:color w:val="auto"/>
        </w:rPr>
      </w:pPr>
    </w:p>
    <w:p w14:paraId="15784C7F" w14:textId="0DA87F73" w:rsidR="000B17E4" w:rsidRPr="009071A5" w:rsidRDefault="00663510" w:rsidP="00555374">
      <w:pPr>
        <w:rPr>
          <w:rFonts w:asciiTheme="minorHAnsi" w:hAnsiTheme="minorHAnsi" w:cstheme="minorHAnsi"/>
          <w:color w:val="auto"/>
        </w:rPr>
      </w:pPr>
      <w:r>
        <w:rPr>
          <w:rFonts w:asciiTheme="minorHAnsi" w:hAnsiTheme="minorHAnsi" w:cstheme="minorHAnsi"/>
          <w:color w:val="auto"/>
        </w:rPr>
        <w:t>The u</w:t>
      </w:r>
      <w:r w:rsidR="00C071BF" w:rsidRPr="009071A5">
        <w:rPr>
          <w:rFonts w:asciiTheme="minorHAnsi" w:hAnsiTheme="minorHAnsi" w:cstheme="minorHAnsi"/>
          <w:color w:val="auto"/>
        </w:rPr>
        <w:t xml:space="preserve">se of human tissue specimens was approved by the Institutional Review Board and Ethics Committee of the Hospital </w:t>
      </w:r>
      <w:proofErr w:type="spellStart"/>
      <w:r w:rsidR="00C071BF" w:rsidRPr="009071A5">
        <w:rPr>
          <w:rFonts w:asciiTheme="minorHAnsi" w:hAnsiTheme="minorHAnsi" w:cstheme="minorHAnsi"/>
          <w:color w:val="auto"/>
        </w:rPr>
        <w:t>Universitario</w:t>
      </w:r>
      <w:proofErr w:type="spellEnd"/>
      <w:r w:rsidR="00C071BF" w:rsidRPr="009071A5">
        <w:rPr>
          <w:rFonts w:asciiTheme="minorHAnsi" w:hAnsiTheme="minorHAnsi" w:cstheme="minorHAnsi"/>
          <w:color w:val="auto"/>
        </w:rPr>
        <w:t xml:space="preserve"> La Fe. All patients provided written informed consent</w:t>
      </w:r>
      <w:r w:rsidR="000B17E4">
        <w:rPr>
          <w:rFonts w:asciiTheme="minorHAnsi" w:hAnsiTheme="minorHAnsi" w:cstheme="minorHAnsi"/>
          <w:color w:val="auto"/>
        </w:rPr>
        <w:t>.</w:t>
      </w:r>
      <w:r w:rsidR="00195DA5">
        <w:rPr>
          <w:rFonts w:asciiTheme="minorHAnsi" w:hAnsiTheme="minorHAnsi" w:cstheme="minorHAnsi"/>
          <w:color w:val="auto"/>
        </w:rPr>
        <w:t xml:space="preserve"> </w:t>
      </w:r>
      <w:r w:rsidR="000B17E4" w:rsidRPr="009071A5">
        <w:rPr>
          <w:rFonts w:asciiTheme="minorHAnsi" w:hAnsiTheme="minorHAnsi" w:cstheme="minorHAnsi"/>
          <w:color w:val="auto"/>
        </w:rPr>
        <w:t xml:space="preserve">The study </w:t>
      </w:r>
      <w:r w:rsidR="000B17E4">
        <w:rPr>
          <w:rFonts w:asciiTheme="minorHAnsi" w:hAnsiTheme="minorHAnsi" w:cstheme="minorHAnsi"/>
          <w:color w:val="auto"/>
        </w:rPr>
        <w:t xml:space="preserve">involving animals </w:t>
      </w:r>
      <w:r w:rsidR="000B17E4" w:rsidRPr="009071A5">
        <w:rPr>
          <w:rFonts w:asciiTheme="minorHAnsi" w:hAnsiTheme="minorHAnsi" w:cstheme="minorHAnsi"/>
          <w:color w:val="auto"/>
        </w:rPr>
        <w:t xml:space="preserve">was approved by the Institutional Animal Care Committee at the Centro de </w:t>
      </w:r>
      <w:proofErr w:type="spellStart"/>
      <w:r w:rsidR="000B17E4" w:rsidRPr="009071A5">
        <w:rPr>
          <w:rFonts w:asciiTheme="minorHAnsi" w:hAnsiTheme="minorHAnsi" w:cstheme="minorHAnsi"/>
          <w:color w:val="auto"/>
        </w:rPr>
        <w:t>Investigacion</w:t>
      </w:r>
      <w:proofErr w:type="spellEnd"/>
      <w:r w:rsidR="000B17E4" w:rsidRPr="009071A5">
        <w:rPr>
          <w:rFonts w:asciiTheme="minorHAnsi" w:hAnsiTheme="minorHAnsi" w:cstheme="minorHAnsi"/>
          <w:color w:val="auto"/>
        </w:rPr>
        <w:t xml:space="preserve"> Principe Felipe de </w:t>
      </w:r>
      <w:proofErr w:type="gramStart"/>
      <w:r w:rsidR="000B17E4" w:rsidRPr="009071A5">
        <w:rPr>
          <w:rFonts w:asciiTheme="minorHAnsi" w:hAnsiTheme="minorHAnsi" w:cstheme="minorHAnsi"/>
          <w:color w:val="auto"/>
        </w:rPr>
        <w:t>Valencia,</w:t>
      </w:r>
      <w:proofErr w:type="gramEnd"/>
      <w:r w:rsidR="000B17E4" w:rsidRPr="009071A5">
        <w:rPr>
          <w:rFonts w:asciiTheme="minorHAnsi" w:hAnsiTheme="minorHAnsi" w:cstheme="minorHAnsi"/>
          <w:color w:val="auto"/>
        </w:rPr>
        <w:t xml:space="preserve"> and all procedures were performed following the guidelines for the care and use of mammals from the National Institutes of Health.</w:t>
      </w:r>
    </w:p>
    <w:p w14:paraId="431B5F1B"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0C1C66C7" w14:textId="77777777" w:rsidR="005604D4" w:rsidRPr="00663510"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1)</w:t>
      </w:r>
      <w:r w:rsidRPr="009071A5">
        <w:rPr>
          <w:rFonts w:asciiTheme="minorHAnsi" w:hAnsiTheme="minorHAnsi" w:cstheme="minorHAnsi"/>
          <w:b/>
          <w:color w:val="auto"/>
        </w:rPr>
        <w:tab/>
      </w:r>
      <w:r w:rsidR="00FF7957" w:rsidRPr="009071A5">
        <w:rPr>
          <w:rFonts w:asciiTheme="minorHAnsi" w:hAnsiTheme="minorHAnsi" w:cstheme="minorHAnsi"/>
          <w:b/>
          <w:color w:val="auto"/>
          <w:highlight w:val="yellow"/>
        </w:rPr>
        <w:t xml:space="preserve">Endometrial Tissue Collection and </w:t>
      </w:r>
      <w:r w:rsidR="00663510">
        <w:rPr>
          <w:rFonts w:asciiTheme="minorHAnsi" w:hAnsiTheme="minorHAnsi" w:cstheme="minorHAnsi"/>
          <w:b/>
          <w:color w:val="auto"/>
          <w:highlight w:val="yellow"/>
        </w:rPr>
        <w:t>P</w:t>
      </w:r>
      <w:r w:rsidR="00FF7957" w:rsidRPr="009071A5">
        <w:rPr>
          <w:rFonts w:asciiTheme="minorHAnsi" w:hAnsiTheme="minorHAnsi" w:cstheme="minorHAnsi"/>
          <w:b/>
          <w:color w:val="auto"/>
          <w:highlight w:val="yellow"/>
        </w:rPr>
        <w:t>re-</w:t>
      </w:r>
      <w:r w:rsidR="00663510">
        <w:rPr>
          <w:rFonts w:asciiTheme="minorHAnsi" w:hAnsiTheme="minorHAnsi" w:cstheme="minorHAnsi"/>
          <w:b/>
          <w:color w:val="auto"/>
          <w:highlight w:val="yellow"/>
        </w:rPr>
        <w:t>P</w:t>
      </w:r>
      <w:r w:rsidR="00FF7957" w:rsidRPr="009071A5">
        <w:rPr>
          <w:rFonts w:asciiTheme="minorHAnsi" w:hAnsiTheme="minorHAnsi" w:cstheme="minorHAnsi"/>
          <w:b/>
          <w:color w:val="auto"/>
          <w:highlight w:val="yellow"/>
        </w:rPr>
        <w:t>rocessing</w:t>
      </w:r>
    </w:p>
    <w:p w14:paraId="389F9D3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5E5EEDF1" w14:textId="142E0704" w:rsidR="005604D4" w:rsidRDefault="006D551B"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1.1)</w:t>
      </w:r>
      <w:r w:rsidRPr="009071A5">
        <w:rPr>
          <w:rFonts w:asciiTheme="minorHAnsi" w:hAnsiTheme="minorHAnsi" w:cstheme="minorHAnsi"/>
          <w:color w:val="auto"/>
        </w:rPr>
        <w:tab/>
      </w:r>
      <w:r w:rsidR="00195DA5">
        <w:rPr>
          <w:rFonts w:asciiTheme="minorHAnsi" w:hAnsiTheme="minorHAnsi" w:cstheme="minorHAnsi"/>
          <w:color w:val="auto"/>
        </w:rPr>
        <w:t>Obtain</w:t>
      </w:r>
      <w:r w:rsidRPr="009071A5">
        <w:rPr>
          <w:rFonts w:asciiTheme="minorHAnsi" w:hAnsiTheme="minorHAnsi" w:cstheme="minorHAnsi"/>
          <w:color w:val="auto"/>
        </w:rPr>
        <w:t xml:space="preserve"> a good quality biopsy of</w:t>
      </w:r>
      <w:r w:rsidR="005604D4" w:rsidRPr="009071A5">
        <w:rPr>
          <w:rFonts w:asciiTheme="minorHAnsi" w:hAnsiTheme="minorHAnsi" w:cstheme="minorHAnsi"/>
          <w:color w:val="auto"/>
        </w:rPr>
        <w:t xml:space="preserve"> human endometrial aspirate </w:t>
      </w:r>
      <w:r w:rsidRPr="009071A5">
        <w:rPr>
          <w:rFonts w:asciiTheme="minorHAnsi" w:hAnsiTheme="minorHAnsi" w:cstheme="minorHAnsi"/>
          <w:color w:val="auto"/>
        </w:rPr>
        <w:t>by using a cannula attached to a suction device. Pour</w:t>
      </w:r>
      <w:r w:rsidR="005604D4" w:rsidRPr="009071A5">
        <w:rPr>
          <w:rFonts w:asciiTheme="minorHAnsi" w:hAnsiTheme="minorHAnsi" w:cstheme="minorHAnsi"/>
          <w:color w:val="auto"/>
        </w:rPr>
        <w:t xml:space="preserve"> the biopsy </w:t>
      </w:r>
      <w:r w:rsidR="00994780" w:rsidRPr="009071A5">
        <w:rPr>
          <w:rFonts w:asciiTheme="minorHAnsi" w:hAnsiTheme="minorHAnsi" w:cstheme="minorHAnsi"/>
          <w:color w:val="auto"/>
        </w:rPr>
        <w:t>in</w:t>
      </w:r>
      <w:r w:rsidR="005604D4" w:rsidRPr="009071A5">
        <w:rPr>
          <w:rFonts w:asciiTheme="minorHAnsi" w:hAnsiTheme="minorHAnsi" w:cstheme="minorHAnsi"/>
          <w:color w:val="auto"/>
        </w:rPr>
        <w:t xml:space="preserve">to a flask </w:t>
      </w:r>
      <w:r w:rsidR="00994780" w:rsidRPr="009071A5">
        <w:rPr>
          <w:rFonts w:asciiTheme="minorHAnsi" w:hAnsiTheme="minorHAnsi" w:cstheme="minorHAnsi"/>
          <w:color w:val="auto"/>
        </w:rPr>
        <w:t xml:space="preserve">containing 10 </w:t>
      </w:r>
      <w:r w:rsidR="00784710" w:rsidRPr="009071A5">
        <w:rPr>
          <w:rFonts w:asciiTheme="minorHAnsi" w:hAnsiTheme="minorHAnsi" w:cstheme="minorHAnsi"/>
          <w:color w:val="auto"/>
        </w:rPr>
        <w:t>mL</w:t>
      </w:r>
      <w:r w:rsidR="00994780" w:rsidRPr="009071A5">
        <w:rPr>
          <w:rFonts w:asciiTheme="minorHAnsi" w:hAnsiTheme="minorHAnsi" w:cstheme="minorHAnsi"/>
          <w:color w:val="auto"/>
        </w:rPr>
        <w:t xml:space="preserve"> of </w:t>
      </w:r>
      <w:r w:rsidR="005604D4" w:rsidRPr="009071A5">
        <w:rPr>
          <w:rFonts w:asciiTheme="minorHAnsi" w:hAnsiTheme="minorHAnsi" w:cstheme="minorHAnsi"/>
          <w:color w:val="auto"/>
        </w:rPr>
        <w:t>sterile saline and wash with gentle manual agitation.</w:t>
      </w:r>
    </w:p>
    <w:p w14:paraId="7ADB21C5" w14:textId="77777777" w:rsidR="00663510" w:rsidRDefault="00663510" w:rsidP="00555374">
      <w:pPr>
        <w:pStyle w:val="NormalWeb"/>
        <w:spacing w:before="0" w:beforeAutospacing="0" w:after="0" w:afterAutospacing="0"/>
        <w:rPr>
          <w:rFonts w:asciiTheme="minorHAnsi" w:hAnsiTheme="minorHAnsi" w:cstheme="minorHAnsi"/>
          <w:color w:val="auto"/>
        </w:rPr>
      </w:pPr>
    </w:p>
    <w:p w14:paraId="43AB7FFF" w14:textId="77777777" w:rsidR="00663510" w:rsidRPr="009071A5" w:rsidRDefault="00663510"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Pr="009071A5">
        <w:rPr>
          <w:rFonts w:asciiTheme="minorHAnsi" w:hAnsiTheme="minorHAnsi" w:cstheme="minorHAnsi"/>
          <w:color w:val="auto"/>
        </w:rPr>
        <w:t>Procedures on how to obtain good quality biopsies have been previously described</w:t>
      </w:r>
      <w:r w:rsidRPr="009071A5">
        <w:rPr>
          <w:rFonts w:asciiTheme="minorHAnsi" w:hAnsiTheme="minorHAnsi" w:cstheme="minorHAnsi"/>
          <w:color w:val="auto"/>
          <w:vertAlign w:val="superscript"/>
        </w:rPr>
        <w:t>17</w:t>
      </w:r>
      <w:r w:rsidRPr="009071A5">
        <w:rPr>
          <w:rFonts w:asciiTheme="minorHAnsi" w:hAnsiTheme="minorHAnsi" w:cstheme="minorHAnsi"/>
          <w:color w:val="auto"/>
        </w:rPr>
        <w:t>.</w:t>
      </w:r>
    </w:p>
    <w:p w14:paraId="255A362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0DD1C57" w14:textId="44CFECAF"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1.2)</w:t>
      </w:r>
      <w:r w:rsidRPr="009071A5">
        <w:rPr>
          <w:rFonts w:asciiTheme="minorHAnsi" w:hAnsiTheme="minorHAnsi" w:cstheme="minorHAnsi"/>
          <w:color w:val="auto"/>
        </w:rPr>
        <w:tab/>
      </w:r>
      <w:r w:rsidR="00FF7957" w:rsidRPr="009071A5">
        <w:rPr>
          <w:rFonts w:asciiTheme="minorHAnsi" w:hAnsiTheme="minorHAnsi" w:cstheme="minorHAnsi"/>
          <w:color w:val="auto"/>
        </w:rPr>
        <w:t>Wash the biopsy of any remaining blood or mucus</w:t>
      </w:r>
      <w:r w:rsidR="00791D45" w:rsidRPr="009071A5">
        <w:rPr>
          <w:rFonts w:asciiTheme="minorHAnsi" w:hAnsiTheme="minorHAnsi" w:cstheme="minorHAnsi"/>
          <w:color w:val="auto"/>
        </w:rPr>
        <w:t>.</w:t>
      </w:r>
      <w:r w:rsidR="00780404">
        <w:rPr>
          <w:rFonts w:asciiTheme="minorHAnsi" w:hAnsiTheme="minorHAnsi" w:cstheme="minorHAnsi"/>
          <w:color w:val="auto"/>
        </w:rPr>
        <w:t xml:space="preserve"> </w:t>
      </w:r>
      <w:r w:rsidR="00791D45" w:rsidRPr="009071A5">
        <w:rPr>
          <w:rFonts w:asciiTheme="minorHAnsi" w:hAnsiTheme="minorHAnsi" w:cstheme="minorHAnsi"/>
          <w:color w:val="auto"/>
        </w:rPr>
        <w:t xml:space="preserve">Repeat the process by </w:t>
      </w:r>
      <w:r w:rsidR="00232E05" w:rsidRPr="009071A5">
        <w:rPr>
          <w:rFonts w:asciiTheme="minorHAnsi" w:hAnsiTheme="minorHAnsi" w:cstheme="minorHAnsi"/>
          <w:color w:val="auto"/>
        </w:rPr>
        <w:t xml:space="preserve">pouring </w:t>
      </w:r>
      <w:r w:rsidR="00791D45" w:rsidRPr="009071A5">
        <w:rPr>
          <w:rFonts w:asciiTheme="minorHAnsi" w:hAnsiTheme="minorHAnsi" w:cstheme="minorHAnsi"/>
          <w:color w:val="auto"/>
        </w:rPr>
        <w:t xml:space="preserve">the tissue to </w:t>
      </w:r>
      <w:r w:rsidRPr="009071A5">
        <w:rPr>
          <w:rFonts w:asciiTheme="minorHAnsi" w:hAnsiTheme="minorHAnsi" w:cstheme="minorHAnsi"/>
          <w:color w:val="auto"/>
        </w:rPr>
        <w:t>flask</w:t>
      </w:r>
      <w:r w:rsidR="00791D45" w:rsidRPr="009071A5">
        <w:rPr>
          <w:rFonts w:asciiTheme="minorHAnsi" w:hAnsiTheme="minorHAnsi" w:cstheme="minorHAnsi"/>
          <w:color w:val="auto"/>
        </w:rPr>
        <w:t>s</w:t>
      </w:r>
      <w:r w:rsidRPr="009071A5">
        <w:rPr>
          <w:rFonts w:asciiTheme="minorHAnsi" w:hAnsiTheme="minorHAnsi" w:cstheme="minorHAnsi"/>
          <w:color w:val="auto"/>
        </w:rPr>
        <w:t xml:space="preserve"> </w:t>
      </w:r>
      <w:r w:rsidR="00791D45" w:rsidRPr="009071A5">
        <w:rPr>
          <w:rFonts w:asciiTheme="minorHAnsi" w:hAnsiTheme="minorHAnsi" w:cstheme="minorHAnsi"/>
          <w:color w:val="auto"/>
        </w:rPr>
        <w:t xml:space="preserve">containing fresh saline as many tines as required until tissue is </w:t>
      </w:r>
      <w:r w:rsidR="00874F42" w:rsidRPr="009071A5">
        <w:rPr>
          <w:rFonts w:asciiTheme="minorHAnsi" w:hAnsiTheme="minorHAnsi" w:cstheme="minorHAnsi"/>
          <w:color w:val="auto"/>
        </w:rPr>
        <w:t>observed clean</w:t>
      </w:r>
      <w:r w:rsidR="00BE72B4" w:rsidRPr="009071A5">
        <w:rPr>
          <w:rFonts w:asciiTheme="minorHAnsi" w:hAnsiTheme="minorHAnsi" w:cstheme="minorHAnsi"/>
          <w:color w:val="auto"/>
        </w:rPr>
        <w:t>.</w:t>
      </w:r>
      <w:r w:rsidR="00874F42" w:rsidRPr="009071A5">
        <w:rPr>
          <w:rFonts w:asciiTheme="minorHAnsi" w:hAnsiTheme="minorHAnsi" w:cstheme="minorHAnsi"/>
          <w:color w:val="auto"/>
        </w:rPr>
        <w:t xml:space="preserve"> </w:t>
      </w:r>
    </w:p>
    <w:p w14:paraId="0D94EDBB"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570D449"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1.3)</w:t>
      </w:r>
      <w:r w:rsidRPr="009071A5">
        <w:rPr>
          <w:rFonts w:asciiTheme="minorHAnsi" w:hAnsiTheme="minorHAnsi" w:cstheme="minorHAnsi"/>
          <w:color w:val="auto"/>
          <w:highlight w:val="yellow"/>
        </w:rPr>
        <w:tab/>
      </w:r>
      <w:r w:rsidR="00874F42" w:rsidRPr="009071A5">
        <w:rPr>
          <w:rFonts w:asciiTheme="minorHAnsi" w:hAnsiTheme="minorHAnsi" w:cstheme="minorHAnsi"/>
          <w:color w:val="auto"/>
          <w:highlight w:val="yellow"/>
        </w:rPr>
        <w:t>Tra</w:t>
      </w:r>
      <w:r w:rsidR="00874F42" w:rsidRPr="00663510">
        <w:rPr>
          <w:rFonts w:asciiTheme="minorHAnsi" w:hAnsiTheme="minorHAnsi" w:cstheme="minorHAnsi"/>
          <w:color w:val="auto"/>
          <w:highlight w:val="yellow"/>
        </w:rPr>
        <w:t>nsfer biopsy fragments</w:t>
      </w:r>
      <w:r w:rsidRPr="00663510">
        <w:rPr>
          <w:rFonts w:asciiTheme="minorHAnsi" w:hAnsiTheme="minorHAnsi" w:cstheme="minorHAnsi"/>
          <w:color w:val="auto"/>
          <w:highlight w:val="yellow"/>
        </w:rPr>
        <w:t xml:space="preserve"> with a healthy appearance </w:t>
      </w:r>
      <w:r w:rsidR="00BD31FA" w:rsidRPr="00663510">
        <w:rPr>
          <w:rFonts w:asciiTheme="minorHAnsi" w:hAnsiTheme="minorHAnsi" w:cstheme="minorHAnsi"/>
          <w:color w:val="auto"/>
          <w:highlight w:val="yellow"/>
        </w:rPr>
        <w:t>into</w:t>
      </w:r>
      <w:r w:rsidRPr="00663510">
        <w:rPr>
          <w:rFonts w:asciiTheme="minorHAnsi" w:hAnsiTheme="minorHAnsi" w:cstheme="minorHAnsi"/>
          <w:color w:val="auto"/>
          <w:highlight w:val="yellow"/>
        </w:rPr>
        <w:t xml:space="preserve"> a solution containing 10 </w:t>
      </w:r>
      <w:r w:rsidR="00784710" w:rsidRPr="00663510">
        <w:rPr>
          <w:rFonts w:asciiTheme="minorHAnsi" w:hAnsiTheme="minorHAnsi" w:cstheme="minorHAnsi"/>
          <w:color w:val="auto"/>
          <w:highlight w:val="yellow"/>
        </w:rPr>
        <w:t>mL</w:t>
      </w:r>
      <w:r w:rsidRPr="00663510">
        <w:rPr>
          <w:rFonts w:asciiTheme="minorHAnsi" w:hAnsiTheme="minorHAnsi" w:cstheme="minorHAnsi"/>
          <w:color w:val="auto"/>
          <w:highlight w:val="yellow"/>
        </w:rPr>
        <w:t xml:space="preserve"> </w:t>
      </w:r>
      <w:r w:rsidR="00E14874">
        <w:rPr>
          <w:rFonts w:asciiTheme="minorHAnsi" w:hAnsiTheme="minorHAnsi" w:cstheme="minorHAnsi"/>
          <w:color w:val="auto"/>
          <w:highlight w:val="yellow"/>
        </w:rPr>
        <w:t xml:space="preserve">of </w:t>
      </w:r>
      <w:r w:rsidRPr="00663510">
        <w:rPr>
          <w:rFonts w:asciiTheme="minorHAnsi" w:hAnsiTheme="minorHAnsi" w:cstheme="minorHAnsi"/>
          <w:color w:val="auto"/>
          <w:highlight w:val="yellow"/>
        </w:rPr>
        <w:t>complete</w:t>
      </w:r>
      <w:r w:rsidR="00D16A33" w:rsidRPr="00663510">
        <w:rPr>
          <w:rFonts w:asciiTheme="minorHAnsi" w:hAnsiTheme="minorHAnsi" w:cstheme="minorHAnsi"/>
          <w:color w:val="auto"/>
          <w:highlight w:val="yellow"/>
        </w:rPr>
        <w:t xml:space="preserve"> </w:t>
      </w:r>
      <w:r w:rsidRPr="00663510">
        <w:rPr>
          <w:rStyle w:val="nfasis"/>
          <w:rFonts w:asciiTheme="minorHAnsi" w:hAnsiTheme="minorHAnsi" w:cs="Arial"/>
          <w:bCs/>
          <w:i w:val="0"/>
          <w:iCs w:val="0"/>
          <w:color w:val="auto"/>
          <w:highlight w:val="yellow"/>
          <w:shd w:val="clear" w:color="auto" w:fill="FFFFFF"/>
        </w:rPr>
        <w:t>Dulbecco's Modified Eagle's medium</w:t>
      </w:r>
      <w:r w:rsidR="00D16A33" w:rsidRPr="00663510">
        <w:rPr>
          <w:rFonts w:asciiTheme="minorHAnsi" w:hAnsiTheme="minorHAnsi" w:cstheme="minorHAnsi"/>
          <w:color w:val="auto"/>
          <w:highlight w:val="yellow"/>
        </w:rPr>
        <w:t xml:space="preserve"> (</w:t>
      </w:r>
      <w:r w:rsidR="00874F42" w:rsidRPr="00663510">
        <w:rPr>
          <w:rFonts w:asciiTheme="minorHAnsi" w:hAnsiTheme="minorHAnsi" w:cstheme="minorHAnsi"/>
          <w:color w:val="auto"/>
          <w:highlight w:val="yellow"/>
        </w:rPr>
        <w:t>DMEM</w:t>
      </w:r>
      <w:r w:rsidR="00D16A33" w:rsidRPr="00663510">
        <w:rPr>
          <w:rFonts w:asciiTheme="minorHAnsi" w:hAnsiTheme="minorHAnsi" w:cstheme="minorHAnsi"/>
          <w:color w:val="auto"/>
          <w:highlight w:val="yellow"/>
        </w:rPr>
        <w:t>)</w:t>
      </w:r>
      <w:r w:rsidR="00874F42" w:rsidRPr="00663510">
        <w:rPr>
          <w:rFonts w:asciiTheme="minorHAnsi" w:hAnsiTheme="minorHAnsi" w:cstheme="minorHAnsi"/>
          <w:color w:val="auto"/>
          <w:highlight w:val="yellow"/>
        </w:rPr>
        <w:t xml:space="preserve"> medium</w:t>
      </w:r>
      <w:r w:rsidRPr="00663510">
        <w:rPr>
          <w:rFonts w:asciiTheme="minorHAnsi" w:hAnsiTheme="minorHAnsi" w:cstheme="minorHAnsi"/>
          <w:color w:val="auto"/>
          <w:highlight w:val="yellow"/>
        </w:rPr>
        <w:t xml:space="preserve"> with 10% F</w:t>
      </w:r>
      <w:r w:rsidR="00D16A33" w:rsidRPr="00663510">
        <w:rPr>
          <w:rFonts w:asciiTheme="minorHAnsi" w:hAnsiTheme="minorHAnsi" w:cstheme="minorHAnsi"/>
          <w:color w:val="auto"/>
          <w:highlight w:val="yellow"/>
        </w:rPr>
        <w:t xml:space="preserve">etal Bovine </w:t>
      </w:r>
      <w:r w:rsidRPr="00663510">
        <w:rPr>
          <w:rFonts w:asciiTheme="minorHAnsi" w:hAnsiTheme="minorHAnsi" w:cstheme="minorHAnsi"/>
          <w:color w:val="auto"/>
          <w:highlight w:val="yellow"/>
        </w:rPr>
        <w:t>S</w:t>
      </w:r>
      <w:r w:rsidR="00D16A33" w:rsidRPr="00663510">
        <w:rPr>
          <w:rFonts w:asciiTheme="minorHAnsi" w:hAnsiTheme="minorHAnsi" w:cstheme="minorHAnsi"/>
          <w:color w:val="auto"/>
          <w:highlight w:val="yellow"/>
        </w:rPr>
        <w:t>erum (FBS)</w:t>
      </w:r>
      <w:r w:rsidRPr="00663510">
        <w:rPr>
          <w:rFonts w:asciiTheme="minorHAnsi" w:hAnsiTheme="minorHAnsi" w:cstheme="minorHAnsi"/>
          <w:color w:val="auto"/>
          <w:highlight w:val="yellow"/>
        </w:rPr>
        <w:t xml:space="preserve"> and </w:t>
      </w:r>
      <w:r w:rsidRPr="009071A5">
        <w:rPr>
          <w:rFonts w:asciiTheme="minorHAnsi" w:hAnsiTheme="minorHAnsi" w:cstheme="minorHAnsi"/>
          <w:color w:val="auto"/>
          <w:highlight w:val="yellow"/>
        </w:rPr>
        <w:t>1% antibiotic-</w:t>
      </w:r>
      <w:proofErr w:type="spellStart"/>
      <w:r w:rsidRPr="009071A5">
        <w:rPr>
          <w:rFonts w:asciiTheme="minorHAnsi" w:hAnsiTheme="minorHAnsi" w:cstheme="minorHAnsi"/>
          <w:color w:val="auto"/>
          <w:highlight w:val="yellow"/>
        </w:rPr>
        <w:t>antimycotic</w:t>
      </w:r>
      <w:proofErr w:type="spellEnd"/>
      <w:r w:rsidRPr="009071A5">
        <w:rPr>
          <w:rFonts w:asciiTheme="minorHAnsi" w:hAnsiTheme="minorHAnsi" w:cstheme="minorHAnsi"/>
          <w:color w:val="auto"/>
          <w:highlight w:val="yellow"/>
        </w:rPr>
        <w:t xml:space="preserve"> solution.</w:t>
      </w:r>
    </w:p>
    <w:p w14:paraId="748CB495"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54F89D95" w14:textId="77777777"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highlight w:val="yellow"/>
        </w:rPr>
        <w:t>1.4)</w:t>
      </w:r>
      <w:r w:rsidRPr="009071A5">
        <w:rPr>
          <w:rFonts w:asciiTheme="minorHAnsi" w:hAnsiTheme="minorHAnsi" w:cstheme="minorHAnsi"/>
          <w:color w:val="auto"/>
          <w:highlight w:val="yellow"/>
        </w:rPr>
        <w:tab/>
      </w:r>
      <w:r w:rsidR="00874F42" w:rsidRPr="009071A5">
        <w:rPr>
          <w:rFonts w:asciiTheme="minorHAnsi" w:hAnsiTheme="minorHAnsi" w:cstheme="minorHAnsi"/>
          <w:color w:val="auto"/>
          <w:highlight w:val="yellow"/>
        </w:rPr>
        <w:t xml:space="preserve">Pour the </w:t>
      </w:r>
      <w:r w:rsidR="00FC56E7" w:rsidRPr="009071A5">
        <w:rPr>
          <w:rFonts w:asciiTheme="minorHAnsi" w:hAnsiTheme="minorHAnsi" w:cstheme="minorHAnsi"/>
          <w:color w:val="auto"/>
          <w:highlight w:val="yellow"/>
        </w:rPr>
        <w:t>content</w:t>
      </w:r>
      <w:r w:rsidR="00874F42" w:rsidRPr="009071A5">
        <w:rPr>
          <w:rFonts w:asciiTheme="minorHAnsi" w:hAnsiTheme="minorHAnsi" w:cstheme="minorHAnsi"/>
          <w:color w:val="auto"/>
          <w:highlight w:val="yellow"/>
        </w:rPr>
        <w:t xml:space="preserve"> </w:t>
      </w:r>
      <w:r w:rsidR="00663510">
        <w:rPr>
          <w:rFonts w:asciiTheme="minorHAnsi" w:hAnsiTheme="minorHAnsi" w:cstheme="minorHAnsi"/>
          <w:color w:val="auto"/>
          <w:highlight w:val="yellow"/>
        </w:rPr>
        <w:t>i</w:t>
      </w:r>
      <w:r w:rsidR="00874F42" w:rsidRPr="009071A5">
        <w:rPr>
          <w:rFonts w:asciiTheme="minorHAnsi" w:hAnsiTheme="minorHAnsi" w:cstheme="minorHAnsi"/>
          <w:color w:val="auto"/>
          <w:highlight w:val="yellow"/>
        </w:rPr>
        <w:t>n a 10 cm Petri dish and</w:t>
      </w:r>
      <w:r w:rsidRPr="009071A5">
        <w:rPr>
          <w:rFonts w:asciiTheme="minorHAnsi" w:hAnsiTheme="minorHAnsi" w:cstheme="minorHAnsi"/>
          <w:color w:val="auto"/>
          <w:highlight w:val="yellow"/>
        </w:rPr>
        <w:t xml:space="preserve"> proceed to </w:t>
      </w:r>
      <w:r w:rsidR="00874F42" w:rsidRPr="009071A5">
        <w:rPr>
          <w:rFonts w:asciiTheme="minorHAnsi" w:hAnsiTheme="minorHAnsi" w:cstheme="minorHAnsi"/>
          <w:color w:val="auto"/>
          <w:highlight w:val="yellow"/>
        </w:rPr>
        <w:t>chop</w:t>
      </w:r>
      <w:r w:rsidRPr="009071A5">
        <w:rPr>
          <w:rFonts w:asciiTheme="minorHAnsi" w:hAnsiTheme="minorHAnsi" w:cstheme="minorHAnsi"/>
          <w:color w:val="auto"/>
          <w:highlight w:val="yellow"/>
        </w:rPr>
        <w:t xml:space="preserve"> the tissue into 5-10 mm</w:t>
      </w:r>
      <w:r w:rsidRPr="009071A5">
        <w:rPr>
          <w:rFonts w:asciiTheme="minorHAnsi" w:hAnsiTheme="minorHAnsi" w:cstheme="minorHAnsi"/>
          <w:color w:val="auto"/>
          <w:highlight w:val="yellow"/>
          <w:vertAlign w:val="superscript"/>
        </w:rPr>
        <w:t>3</w:t>
      </w:r>
      <w:r w:rsidR="005604D4" w:rsidRPr="009071A5">
        <w:rPr>
          <w:rFonts w:asciiTheme="minorHAnsi" w:hAnsiTheme="minorHAnsi" w:cstheme="minorHAnsi"/>
          <w:color w:val="auto"/>
        </w:rPr>
        <w:t xml:space="preserve"> </w:t>
      </w:r>
      <w:r w:rsidR="005604D4" w:rsidRPr="00663510">
        <w:rPr>
          <w:rFonts w:asciiTheme="minorHAnsi" w:hAnsiTheme="minorHAnsi" w:cstheme="minorHAnsi"/>
          <w:color w:val="auto"/>
          <w:highlight w:val="yellow"/>
        </w:rPr>
        <w:t xml:space="preserve">pieces </w:t>
      </w:r>
      <w:r w:rsidRPr="00663510">
        <w:rPr>
          <w:rFonts w:asciiTheme="minorHAnsi" w:hAnsiTheme="minorHAnsi" w:cstheme="minorHAnsi"/>
          <w:color w:val="auto"/>
          <w:highlight w:val="yellow"/>
        </w:rPr>
        <w:t>with a pair of scalpels</w:t>
      </w:r>
      <w:r w:rsidR="005604D4" w:rsidRPr="00663510">
        <w:rPr>
          <w:rFonts w:asciiTheme="minorHAnsi" w:hAnsiTheme="minorHAnsi" w:cstheme="minorHAnsi"/>
          <w:color w:val="auto"/>
          <w:highlight w:val="yellow"/>
        </w:rPr>
        <w:t>.</w:t>
      </w:r>
    </w:p>
    <w:p w14:paraId="60C234DE" w14:textId="77777777" w:rsidR="00555374" w:rsidRPr="009071A5" w:rsidRDefault="00555374" w:rsidP="00555374">
      <w:pPr>
        <w:pStyle w:val="NormalWeb"/>
        <w:spacing w:before="0" w:beforeAutospacing="0" w:after="0" w:afterAutospacing="0"/>
        <w:rPr>
          <w:rFonts w:asciiTheme="minorHAnsi" w:hAnsiTheme="minorHAnsi" w:cstheme="minorHAnsi"/>
          <w:b/>
          <w:color w:val="auto"/>
          <w:highlight w:val="yellow"/>
        </w:rPr>
      </w:pPr>
    </w:p>
    <w:p w14:paraId="15731D64" w14:textId="77777777" w:rsidR="005604D4" w:rsidRPr="009071A5" w:rsidRDefault="00FF7957" w:rsidP="00555374">
      <w:pPr>
        <w:pStyle w:val="NormalWeb"/>
        <w:spacing w:before="0" w:beforeAutospacing="0" w:after="0" w:afterAutospacing="0"/>
        <w:rPr>
          <w:rFonts w:asciiTheme="minorHAnsi" w:hAnsiTheme="minorHAnsi" w:cstheme="minorHAnsi"/>
          <w:b/>
          <w:color w:val="auto"/>
        </w:rPr>
      </w:pPr>
      <w:proofErr w:type="gramStart"/>
      <w:r w:rsidRPr="009071A5">
        <w:rPr>
          <w:rFonts w:asciiTheme="minorHAnsi" w:hAnsiTheme="minorHAnsi" w:cstheme="minorHAnsi"/>
          <w:b/>
          <w:color w:val="auto"/>
          <w:highlight w:val="yellow"/>
        </w:rPr>
        <w:t>2)</w:t>
      </w:r>
      <w:r w:rsidRPr="009071A5">
        <w:rPr>
          <w:rFonts w:asciiTheme="minorHAnsi" w:hAnsiTheme="minorHAnsi" w:cstheme="minorHAnsi"/>
          <w:b/>
          <w:color w:val="auto"/>
          <w:highlight w:val="yellow"/>
        </w:rPr>
        <w:tab/>
        <w:t>Adenoviral Transfection of Endometrial Fragments.</w:t>
      </w:r>
      <w:proofErr w:type="gramEnd"/>
    </w:p>
    <w:p w14:paraId="7C3B38A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6F948C5" w14:textId="77B7D34E" w:rsidR="0002676E" w:rsidRPr="009071A5" w:rsidRDefault="00663510"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5604D4" w:rsidRPr="009071A5">
        <w:rPr>
          <w:rFonts w:asciiTheme="minorHAnsi" w:hAnsiTheme="minorHAnsi" w:cstheme="minorHAnsi"/>
          <w:color w:val="auto"/>
        </w:rPr>
        <w:t xml:space="preserve">: </w:t>
      </w:r>
      <w:r w:rsidR="0002676E" w:rsidRPr="009071A5">
        <w:rPr>
          <w:rFonts w:asciiTheme="minorHAnsi" w:hAnsiTheme="minorHAnsi" w:cstheme="minorHAnsi"/>
          <w:color w:val="auto"/>
        </w:rPr>
        <w:t xml:space="preserve">All the materials that are going to be employed in the process should be introduced in the hood in advance. Take out everything that is not going to be used in the process and </w:t>
      </w:r>
      <w:r w:rsidR="00E14874">
        <w:rPr>
          <w:rFonts w:asciiTheme="minorHAnsi" w:hAnsiTheme="minorHAnsi" w:cstheme="minorHAnsi"/>
          <w:color w:val="auto"/>
        </w:rPr>
        <w:t>place</w:t>
      </w:r>
      <w:r w:rsidR="00E14874" w:rsidRPr="009071A5">
        <w:rPr>
          <w:rFonts w:asciiTheme="minorHAnsi" w:hAnsiTheme="minorHAnsi" w:cstheme="minorHAnsi"/>
          <w:color w:val="auto"/>
        </w:rPr>
        <w:t xml:space="preserve"> </w:t>
      </w:r>
      <w:r w:rsidR="0002676E" w:rsidRPr="009071A5">
        <w:rPr>
          <w:rFonts w:asciiTheme="minorHAnsi" w:hAnsiTheme="minorHAnsi" w:cstheme="minorHAnsi"/>
          <w:color w:val="auto"/>
        </w:rPr>
        <w:t xml:space="preserve">a flask with bleach. All </w:t>
      </w:r>
      <w:r w:rsidR="005604D4" w:rsidRPr="009071A5">
        <w:rPr>
          <w:rFonts w:asciiTheme="minorHAnsi" w:hAnsiTheme="minorHAnsi" w:cstheme="minorHAnsi"/>
          <w:color w:val="auto"/>
        </w:rPr>
        <w:t xml:space="preserve">material that comes into contact with the adenoviral vector must be disinfected with </w:t>
      </w:r>
      <w:r>
        <w:rPr>
          <w:rFonts w:asciiTheme="minorHAnsi" w:hAnsiTheme="minorHAnsi" w:cstheme="minorHAnsi"/>
          <w:color w:val="auto"/>
        </w:rPr>
        <w:t xml:space="preserve">the </w:t>
      </w:r>
      <w:r w:rsidR="005604D4" w:rsidRPr="009071A5">
        <w:rPr>
          <w:rFonts w:asciiTheme="minorHAnsi" w:hAnsiTheme="minorHAnsi" w:cstheme="minorHAnsi"/>
          <w:color w:val="auto"/>
        </w:rPr>
        <w:t>bleach before discarding it in the biohazard container.</w:t>
      </w:r>
      <w:r w:rsidR="006D551B" w:rsidRPr="009071A5">
        <w:rPr>
          <w:rFonts w:asciiTheme="minorHAnsi" w:hAnsiTheme="minorHAnsi" w:cstheme="minorHAnsi"/>
          <w:color w:val="auto"/>
        </w:rPr>
        <w:t xml:space="preserve"> </w:t>
      </w:r>
    </w:p>
    <w:p w14:paraId="246968D6"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7AE7A737"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2.1)</w:t>
      </w:r>
      <w:r w:rsidRPr="009071A5">
        <w:rPr>
          <w:rFonts w:asciiTheme="minorHAnsi" w:hAnsiTheme="minorHAnsi" w:cstheme="minorHAnsi"/>
          <w:color w:val="auto"/>
          <w:highlight w:val="yellow"/>
        </w:rPr>
        <w:tab/>
      </w:r>
      <w:proofErr w:type="gramStart"/>
      <w:r w:rsidRPr="009071A5">
        <w:rPr>
          <w:rFonts w:asciiTheme="minorHAnsi" w:hAnsiTheme="minorHAnsi" w:cstheme="minorHAnsi"/>
          <w:color w:val="auto"/>
          <w:highlight w:val="yellow"/>
        </w:rPr>
        <w:t>Once</w:t>
      </w:r>
      <w:proofErr w:type="gramEnd"/>
      <w:r w:rsidRPr="009071A5">
        <w:rPr>
          <w:rFonts w:asciiTheme="minorHAnsi" w:hAnsiTheme="minorHAnsi" w:cstheme="minorHAnsi"/>
          <w:color w:val="auto"/>
          <w:highlight w:val="yellow"/>
        </w:rPr>
        <w:t xml:space="preserve"> the biopsy has been chopped, </w:t>
      </w:r>
      <w:r w:rsidR="005604D4" w:rsidRPr="009071A5">
        <w:rPr>
          <w:rFonts w:asciiTheme="minorHAnsi" w:hAnsiTheme="minorHAnsi" w:cstheme="minorHAnsi"/>
          <w:color w:val="auto"/>
          <w:highlight w:val="yellow"/>
        </w:rPr>
        <w:t xml:space="preserve">take a new Petri </w:t>
      </w:r>
      <w:r w:rsidR="00994780" w:rsidRPr="009071A5">
        <w:rPr>
          <w:rFonts w:asciiTheme="minorHAnsi" w:hAnsiTheme="minorHAnsi" w:cstheme="minorHAnsi"/>
          <w:color w:val="auto"/>
          <w:highlight w:val="yellow"/>
        </w:rPr>
        <w:t xml:space="preserve">dish. Pipette multiple </w:t>
      </w:r>
      <w:r w:rsidR="00FD534A" w:rsidRPr="009071A5">
        <w:rPr>
          <w:rFonts w:asciiTheme="minorHAnsi" w:hAnsiTheme="minorHAnsi" w:cstheme="minorHAnsi"/>
          <w:color w:val="auto"/>
          <w:highlight w:val="yellow"/>
        </w:rPr>
        <w:t xml:space="preserve">30-50 µL DMEM </w:t>
      </w:r>
      <w:r w:rsidR="00994780" w:rsidRPr="009071A5">
        <w:rPr>
          <w:rFonts w:asciiTheme="minorHAnsi" w:hAnsiTheme="minorHAnsi" w:cstheme="minorHAnsi"/>
          <w:color w:val="auto"/>
          <w:highlight w:val="yellow"/>
        </w:rPr>
        <w:t xml:space="preserve">drops of </w:t>
      </w:r>
      <w:r w:rsidR="005604D4" w:rsidRPr="009071A5">
        <w:rPr>
          <w:rFonts w:asciiTheme="minorHAnsi" w:hAnsiTheme="minorHAnsi" w:cstheme="minorHAnsi"/>
          <w:color w:val="auto"/>
          <w:highlight w:val="yellow"/>
        </w:rPr>
        <w:t xml:space="preserve">spread throughout the </w:t>
      </w:r>
      <w:r w:rsidR="00994780" w:rsidRPr="009071A5">
        <w:rPr>
          <w:rFonts w:asciiTheme="minorHAnsi" w:hAnsiTheme="minorHAnsi" w:cstheme="minorHAnsi"/>
          <w:color w:val="auto"/>
          <w:highlight w:val="yellow"/>
        </w:rPr>
        <w:t xml:space="preserve">whole </w:t>
      </w:r>
      <w:r w:rsidR="005604D4" w:rsidRPr="009071A5">
        <w:rPr>
          <w:rFonts w:asciiTheme="minorHAnsi" w:hAnsiTheme="minorHAnsi" w:cstheme="minorHAnsi"/>
          <w:color w:val="auto"/>
          <w:highlight w:val="yellow"/>
        </w:rPr>
        <w:t>dish</w:t>
      </w:r>
      <w:r w:rsidRPr="009071A5">
        <w:rPr>
          <w:rFonts w:asciiTheme="minorHAnsi" w:hAnsiTheme="minorHAnsi" w:cstheme="minorHAnsi"/>
          <w:color w:val="auto"/>
          <w:highlight w:val="yellow"/>
        </w:rPr>
        <w:t>. Leave enough space between drops so they do not come into contact.</w:t>
      </w:r>
    </w:p>
    <w:p w14:paraId="2406E224"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371E4DFA" w14:textId="62326074" w:rsidR="00663510"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2.2)</w:t>
      </w:r>
      <w:r w:rsidRPr="009071A5">
        <w:rPr>
          <w:rFonts w:asciiTheme="minorHAnsi" w:hAnsiTheme="minorHAnsi" w:cstheme="minorHAnsi"/>
          <w:color w:val="auto"/>
          <w:highlight w:val="yellow"/>
        </w:rPr>
        <w:tab/>
        <w:t xml:space="preserve">Aided with a needle attached to syringe, </w:t>
      </w:r>
      <w:r w:rsidR="00FD534A" w:rsidRPr="009071A5">
        <w:rPr>
          <w:rFonts w:asciiTheme="minorHAnsi" w:hAnsiTheme="minorHAnsi" w:cstheme="minorHAnsi"/>
          <w:color w:val="auto"/>
          <w:highlight w:val="yellow"/>
        </w:rPr>
        <w:t>place a single piece of fragment inside each of the medium drops</w:t>
      </w:r>
      <w:r w:rsidRPr="009071A5">
        <w:rPr>
          <w:rFonts w:asciiTheme="minorHAnsi" w:hAnsiTheme="minorHAnsi" w:cstheme="minorHAnsi"/>
          <w:color w:val="auto"/>
          <w:highlight w:val="yellow"/>
        </w:rPr>
        <w:t xml:space="preserve">. </w:t>
      </w:r>
    </w:p>
    <w:p w14:paraId="20A253ED" w14:textId="77777777" w:rsidR="00663510" w:rsidRDefault="00663510" w:rsidP="00555374">
      <w:pPr>
        <w:pStyle w:val="NormalWeb"/>
        <w:spacing w:before="0" w:beforeAutospacing="0" w:after="0" w:afterAutospacing="0"/>
        <w:rPr>
          <w:rFonts w:asciiTheme="minorHAnsi" w:hAnsiTheme="minorHAnsi" w:cstheme="minorHAnsi"/>
          <w:color w:val="auto"/>
          <w:highlight w:val="yellow"/>
        </w:rPr>
      </w:pPr>
    </w:p>
    <w:p w14:paraId="0E7A785A" w14:textId="77777777" w:rsidR="005604D4" w:rsidRPr="00663510" w:rsidRDefault="00FF7957" w:rsidP="00555374">
      <w:pPr>
        <w:pStyle w:val="NormalWeb"/>
        <w:spacing w:before="0" w:beforeAutospacing="0" w:after="0" w:afterAutospacing="0"/>
        <w:rPr>
          <w:rFonts w:asciiTheme="minorHAnsi" w:hAnsiTheme="minorHAnsi" w:cstheme="minorHAnsi"/>
          <w:color w:val="auto"/>
        </w:rPr>
      </w:pPr>
      <w:r w:rsidRPr="00663510">
        <w:rPr>
          <w:rFonts w:asciiTheme="minorHAnsi" w:hAnsiTheme="minorHAnsi" w:cstheme="minorHAnsi"/>
          <w:color w:val="auto"/>
        </w:rPr>
        <w:t>Note: Each drop should contain a single piece of endometrium.</w:t>
      </w:r>
    </w:p>
    <w:p w14:paraId="0B67D297"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9069FAF"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2.3)</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 xml:space="preserve">Prepare </w:t>
      </w:r>
      <w:r w:rsidR="00D564A6" w:rsidRPr="009071A5">
        <w:rPr>
          <w:rFonts w:asciiTheme="minorHAnsi" w:hAnsiTheme="minorHAnsi" w:cstheme="minorHAnsi"/>
          <w:color w:val="auto"/>
          <w:highlight w:val="yellow"/>
        </w:rPr>
        <w:t>the Ad-</w:t>
      </w:r>
      <w:proofErr w:type="spellStart"/>
      <w:r w:rsidR="00D564A6" w:rsidRPr="009071A5">
        <w:rPr>
          <w:rFonts w:asciiTheme="minorHAnsi" w:hAnsiTheme="minorHAnsi" w:cstheme="minorHAnsi"/>
          <w:color w:val="auto"/>
          <w:highlight w:val="yellow"/>
        </w:rPr>
        <w:t>mCherry</w:t>
      </w:r>
      <w:proofErr w:type="spellEnd"/>
      <w:r w:rsidR="00D564A6" w:rsidRPr="009071A5">
        <w:rPr>
          <w:rFonts w:asciiTheme="minorHAnsi" w:hAnsiTheme="minorHAnsi" w:cstheme="minorHAnsi"/>
          <w:color w:val="auto"/>
          <w:highlight w:val="yellow"/>
        </w:rPr>
        <w:t xml:space="preserve"> </w:t>
      </w:r>
      <w:r w:rsidR="00B41661" w:rsidRPr="009071A5">
        <w:rPr>
          <w:rFonts w:asciiTheme="minorHAnsi" w:hAnsiTheme="minorHAnsi" w:cstheme="minorHAnsi"/>
          <w:color w:val="auto"/>
          <w:highlight w:val="yellow"/>
        </w:rPr>
        <w:t xml:space="preserve">working </w:t>
      </w:r>
      <w:r w:rsidR="00D564A6" w:rsidRPr="009071A5">
        <w:rPr>
          <w:rFonts w:asciiTheme="minorHAnsi" w:hAnsiTheme="minorHAnsi" w:cstheme="minorHAnsi"/>
          <w:color w:val="auto"/>
          <w:highlight w:val="yellow"/>
        </w:rPr>
        <w:t>solution</w:t>
      </w:r>
      <w:r w:rsidRPr="009071A5">
        <w:rPr>
          <w:rFonts w:asciiTheme="minorHAnsi" w:hAnsiTheme="minorHAnsi" w:cstheme="minorHAnsi"/>
          <w:color w:val="auto"/>
          <w:highlight w:val="yellow"/>
        </w:rPr>
        <w:t xml:space="preserve"> by diluting 1:20 of the </w:t>
      </w:r>
      <w:proofErr w:type="spellStart"/>
      <w:r w:rsidRPr="009071A5">
        <w:rPr>
          <w:rFonts w:asciiTheme="minorHAnsi" w:hAnsiTheme="minorHAnsi" w:cstheme="minorHAnsi"/>
          <w:color w:val="auto"/>
          <w:highlight w:val="yellow"/>
        </w:rPr>
        <w:t>mCherry</w:t>
      </w:r>
      <w:proofErr w:type="spellEnd"/>
      <w:r w:rsidRPr="009071A5">
        <w:rPr>
          <w:rFonts w:asciiTheme="minorHAnsi" w:hAnsiTheme="minorHAnsi" w:cstheme="minorHAnsi"/>
          <w:color w:val="auto"/>
          <w:highlight w:val="yellow"/>
        </w:rPr>
        <w:t xml:space="preserve"> adenoviral stock solution [1 ·10</w:t>
      </w:r>
      <w:r w:rsidRPr="009071A5">
        <w:rPr>
          <w:rFonts w:asciiTheme="minorHAnsi" w:hAnsiTheme="minorHAnsi" w:cstheme="minorHAnsi"/>
          <w:color w:val="auto"/>
          <w:highlight w:val="yellow"/>
          <w:vertAlign w:val="superscript"/>
        </w:rPr>
        <w:t>10</w:t>
      </w:r>
      <w:r w:rsidRPr="009071A5">
        <w:rPr>
          <w:rFonts w:asciiTheme="minorHAnsi" w:hAnsiTheme="minorHAnsi" w:cstheme="minorHAnsi"/>
          <w:color w:val="auto"/>
          <w:highlight w:val="yellow"/>
        </w:rPr>
        <w:t xml:space="preserve"> </w:t>
      </w:r>
      <w:proofErr w:type="spellStart"/>
      <w:r w:rsidRPr="009071A5">
        <w:rPr>
          <w:rFonts w:asciiTheme="minorHAnsi" w:hAnsiTheme="minorHAnsi" w:cstheme="minorHAnsi"/>
          <w:color w:val="auto"/>
          <w:highlight w:val="yellow"/>
        </w:rPr>
        <w:t>ifu</w:t>
      </w:r>
      <w:proofErr w:type="spellEnd"/>
      <w:r w:rsidRPr="009071A5">
        <w:rPr>
          <w:rFonts w:asciiTheme="minorHAnsi" w:hAnsiTheme="minorHAnsi" w:cstheme="minorHAnsi"/>
          <w:color w:val="auto"/>
          <w:highlight w:val="yellow"/>
        </w:rPr>
        <w:t>/</w:t>
      </w:r>
      <w:r w:rsidR="00784710" w:rsidRPr="009071A5">
        <w:rPr>
          <w:rFonts w:asciiTheme="minorHAnsi" w:hAnsiTheme="minorHAnsi" w:cstheme="minorHAnsi"/>
          <w:color w:val="auto"/>
          <w:highlight w:val="yellow"/>
        </w:rPr>
        <w:t>mL</w:t>
      </w:r>
      <w:r w:rsidRPr="009071A5">
        <w:rPr>
          <w:rFonts w:asciiTheme="minorHAnsi" w:hAnsiTheme="minorHAnsi" w:cstheme="minorHAnsi"/>
          <w:color w:val="auto"/>
          <w:highlight w:val="yellow"/>
        </w:rPr>
        <w:t>]) into DMEM medium WITHOUT antibiotics (DMEM + 10% filtered FBS).</w:t>
      </w:r>
    </w:p>
    <w:p w14:paraId="7E28B238"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7A4A10A4" w14:textId="41AB2B91"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2.4)</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Dis</w:t>
      </w:r>
      <w:r w:rsidR="00B41661" w:rsidRPr="009071A5">
        <w:rPr>
          <w:rFonts w:asciiTheme="minorHAnsi" w:hAnsiTheme="minorHAnsi" w:cstheme="minorHAnsi"/>
          <w:color w:val="auto"/>
          <w:highlight w:val="yellow"/>
        </w:rPr>
        <w:t xml:space="preserve">pense 100-200 </w:t>
      </w:r>
      <w:proofErr w:type="spellStart"/>
      <w:r w:rsidR="00B41661" w:rsidRPr="009071A5">
        <w:rPr>
          <w:rFonts w:asciiTheme="minorHAnsi" w:hAnsiTheme="minorHAnsi" w:cstheme="minorHAnsi"/>
          <w:color w:val="auto"/>
          <w:highlight w:val="yellow"/>
        </w:rPr>
        <w:t>μ</w:t>
      </w:r>
      <w:r w:rsidR="00CF37E5" w:rsidRPr="009071A5">
        <w:rPr>
          <w:rFonts w:asciiTheme="minorHAnsi" w:hAnsiTheme="minorHAnsi" w:cstheme="minorHAnsi"/>
          <w:color w:val="auto"/>
          <w:highlight w:val="yellow"/>
        </w:rPr>
        <w:t>L</w:t>
      </w:r>
      <w:proofErr w:type="spellEnd"/>
      <w:r w:rsidR="00B41661" w:rsidRPr="009071A5">
        <w:rPr>
          <w:rFonts w:asciiTheme="minorHAnsi" w:hAnsiTheme="minorHAnsi" w:cstheme="minorHAnsi"/>
          <w:color w:val="auto"/>
          <w:highlight w:val="yellow"/>
        </w:rPr>
        <w:t xml:space="preserve"> of </w:t>
      </w:r>
      <w:r w:rsidR="005604D4" w:rsidRPr="009071A5">
        <w:rPr>
          <w:rFonts w:asciiTheme="minorHAnsi" w:hAnsiTheme="minorHAnsi" w:cstheme="minorHAnsi"/>
          <w:color w:val="auto"/>
          <w:highlight w:val="yellow"/>
        </w:rPr>
        <w:t>the Ad-</w:t>
      </w:r>
      <w:proofErr w:type="spellStart"/>
      <w:r w:rsidR="005604D4" w:rsidRPr="009071A5">
        <w:rPr>
          <w:rFonts w:asciiTheme="minorHAnsi" w:hAnsiTheme="minorHAnsi" w:cstheme="minorHAnsi"/>
          <w:color w:val="auto"/>
          <w:highlight w:val="yellow"/>
        </w:rPr>
        <w:t>mCherry</w:t>
      </w:r>
      <w:proofErr w:type="spellEnd"/>
      <w:r w:rsidR="005604D4" w:rsidRPr="009071A5">
        <w:rPr>
          <w:rFonts w:asciiTheme="minorHAnsi" w:hAnsiTheme="minorHAnsi" w:cstheme="minorHAnsi"/>
          <w:color w:val="auto"/>
          <w:highlight w:val="yellow"/>
        </w:rPr>
        <w:t xml:space="preserve"> solution </w:t>
      </w:r>
      <w:r w:rsidR="00B41661" w:rsidRPr="009071A5">
        <w:rPr>
          <w:rFonts w:asciiTheme="minorHAnsi" w:hAnsiTheme="minorHAnsi" w:cstheme="minorHAnsi"/>
          <w:color w:val="auto"/>
          <w:highlight w:val="yellow"/>
        </w:rPr>
        <w:t xml:space="preserve">per well </w:t>
      </w:r>
      <w:r w:rsidR="005604D4" w:rsidRPr="009071A5">
        <w:rPr>
          <w:rFonts w:asciiTheme="minorHAnsi" w:hAnsiTheme="minorHAnsi" w:cstheme="minorHAnsi"/>
          <w:color w:val="auto"/>
          <w:highlight w:val="yellow"/>
        </w:rPr>
        <w:t>on a 96-well plate</w:t>
      </w:r>
      <w:r w:rsidRPr="009071A5">
        <w:rPr>
          <w:rFonts w:asciiTheme="minorHAnsi" w:hAnsiTheme="minorHAnsi" w:cstheme="minorHAnsi"/>
          <w:color w:val="auto"/>
          <w:highlight w:val="yellow"/>
        </w:rPr>
        <w:t xml:space="preserve">, filling as many wells as fragments are available in the </w:t>
      </w:r>
      <w:r w:rsidR="00E14874">
        <w:rPr>
          <w:rFonts w:asciiTheme="minorHAnsi" w:hAnsiTheme="minorHAnsi" w:cstheme="minorHAnsi"/>
          <w:color w:val="auto"/>
          <w:highlight w:val="yellow"/>
        </w:rPr>
        <w:t>P</w:t>
      </w:r>
      <w:r w:rsidR="00E14874" w:rsidRPr="009071A5">
        <w:rPr>
          <w:rFonts w:asciiTheme="minorHAnsi" w:hAnsiTheme="minorHAnsi" w:cstheme="minorHAnsi"/>
          <w:color w:val="auto"/>
          <w:highlight w:val="yellow"/>
        </w:rPr>
        <w:t xml:space="preserve">etri </w:t>
      </w:r>
      <w:r w:rsidRPr="009071A5">
        <w:rPr>
          <w:rFonts w:asciiTheme="minorHAnsi" w:hAnsiTheme="minorHAnsi" w:cstheme="minorHAnsi"/>
          <w:color w:val="auto"/>
          <w:highlight w:val="yellow"/>
        </w:rPr>
        <w:t>dish drops (step 2.2). In addition</w:t>
      </w:r>
      <w:r w:rsidR="00663510">
        <w:rPr>
          <w:rFonts w:asciiTheme="minorHAnsi" w:hAnsiTheme="minorHAnsi" w:cstheme="minorHAnsi"/>
          <w:color w:val="auto"/>
          <w:highlight w:val="yellow"/>
        </w:rPr>
        <w:t>,</w:t>
      </w:r>
      <w:r w:rsidRPr="009071A5">
        <w:rPr>
          <w:rFonts w:asciiTheme="minorHAnsi" w:hAnsiTheme="minorHAnsi" w:cstheme="minorHAnsi"/>
          <w:color w:val="auto"/>
          <w:highlight w:val="yellow"/>
        </w:rPr>
        <w:t xml:space="preserve"> fill at least 3 wells with adenovirus free DMEM medium as a negative control. </w:t>
      </w:r>
    </w:p>
    <w:p w14:paraId="066D5EFD"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CE1C9AE" w14:textId="5EB322F4"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2.5)</w:t>
      </w:r>
      <w:r w:rsidRPr="009071A5">
        <w:rPr>
          <w:rFonts w:asciiTheme="minorHAnsi" w:hAnsiTheme="minorHAnsi" w:cstheme="minorHAnsi"/>
          <w:color w:val="auto"/>
          <w:highlight w:val="yellow"/>
        </w:rPr>
        <w:tab/>
        <w:t xml:space="preserve">Aided with a needle attached to syringe, </w:t>
      </w:r>
      <w:r w:rsidR="005604D4" w:rsidRPr="009071A5">
        <w:rPr>
          <w:rFonts w:asciiTheme="minorHAnsi" w:hAnsiTheme="minorHAnsi" w:cstheme="minorHAnsi"/>
          <w:color w:val="auto"/>
          <w:highlight w:val="yellow"/>
        </w:rPr>
        <w:t xml:space="preserve">transfer </w:t>
      </w:r>
      <w:r w:rsidR="002A33B0" w:rsidRPr="009071A5">
        <w:rPr>
          <w:rFonts w:asciiTheme="minorHAnsi" w:hAnsiTheme="minorHAnsi" w:cstheme="minorHAnsi"/>
          <w:color w:val="auto"/>
          <w:highlight w:val="yellow"/>
        </w:rPr>
        <w:t xml:space="preserve">each of </w:t>
      </w:r>
      <w:r w:rsidR="005604D4" w:rsidRPr="009071A5">
        <w:rPr>
          <w:rFonts w:asciiTheme="minorHAnsi" w:hAnsiTheme="minorHAnsi" w:cstheme="minorHAnsi"/>
          <w:color w:val="auto"/>
          <w:highlight w:val="yellow"/>
        </w:rPr>
        <w:t xml:space="preserve">the </w:t>
      </w:r>
      <w:r w:rsidR="002A33B0" w:rsidRPr="009071A5">
        <w:rPr>
          <w:rFonts w:asciiTheme="minorHAnsi" w:hAnsiTheme="minorHAnsi" w:cstheme="minorHAnsi"/>
          <w:color w:val="auto"/>
          <w:highlight w:val="yellow"/>
        </w:rPr>
        <w:t>fragments</w:t>
      </w:r>
      <w:r w:rsidRPr="009071A5">
        <w:rPr>
          <w:rFonts w:asciiTheme="minorHAnsi" w:hAnsiTheme="minorHAnsi" w:cstheme="minorHAnsi"/>
          <w:color w:val="auto"/>
          <w:highlight w:val="yellow"/>
        </w:rPr>
        <w:t xml:space="preserve"> in the </w:t>
      </w:r>
      <w:r w:rsidR="00E14874">
        <w:rPr>
          <w:rFonts w:asciiTheme="minorHAnsi" w:hAnsiTheme="minorHAnsi" w:cstheme="minorHAnsi"/>
          <w:color w:val="auto"/>
          <w:highlight w:val="yellow"/>
        </w:rPr>
        <w:t>P</w:t>
      </w:r>
      <w:r w:rsidR="00E14874" w:rsidRPr="009071A5">
        <w:rPr>
          <w:rFonts w:asciiTheme="minorHAnsi" w:hAnsiTheme="minorHAnsi" w:cstheme="minorHAnsi"/>
          <w:color w:val="auto"/>
          <w:highlight w:val="yellow"/>
        </w:rPr>
        <w:t xml:space="preserve">etri </w:t>
      </w:r>
      <w:r w:rsidRPr="009071A5">
        <w:rPr>
          <w:rFonts w:asciiTheme="minorHAnsi" w:hAnsiTheme="minorHAnsi" w:cstheme="minorHAnsi"/>
          <w:color w:val="auto"/>
          <w:highlight w:val="yellow"/>
        </w:rPr>
        <w:t xml:space="preserve">dish (step 2.2) </w:t>
      </w:r>
      <w:r w:rsidR="006D7CB2" w:rsidRPr="009071A5">
        <w:rPr>
          <w:rFonts w:asciiTheme="minorHAnsi" w:hAnsiTheme="minorHAnsi" w:cstheme="minorHAnsi"/>
          <w:color w:val="auto"/>
          <w:highlight w:val="yellow"/>
        </w:rPr>
        <w:t xml:space="preserve">to </w:t>
      </w:r>
      <w:r w:rsidR="00D938FD" w:rsidRPr="009071A5">
        <w:rPr>
          <w:rFonts w:asciiTheme="minorHAnsi" w:hAnsiTheme="minorHAnsi" w:cstheme="minorHAnsi"/>
          <w:color w:val="auto"/>
          <w:highlight w:val="yellow"/>
        </w:rPr>
        <w:t xml:space="preserve">each of the </w:t>
      </w:r>
      <w:r w:rsidR="006D7CB2" w:rsidRPr="009071A5">
        <w:rPr>
          <w:rFonts w:asciiTheme="minorHAnsi" w:hAnsiTheme="minorHAnsi" w:cstheme="minorHAnsi"/>
          <w:color w:val="auto"/>
          <w:highlight w:val="yellow"/>
        </w:rPr>
        <w:t>well</w:t>
      </w:r>
      <w:r w:rsidR="00D938FD" w:rsidRPr="009071A5">
        <w:rPr>
          <w:rFonts w:asciiTheme="minorHAnsi" w:hAnsiTheme="minorHAnsi" w:cstheme="minorHAnsi"/>
          <w:color w:val="auto"/>
          <w:highlight w:val="yellow"/>
        </w:rPr>
        <w:t>s</w:t>
      </w:r>
      <w:r w:rsidR="006D7CB2" w:rsidRPr="009071A5">
        <w:rPr>
          <w:rFonts w:asciiTheme="minorHAnsi" w:hAnsiTheme="minorHAnsi" w:cstheme="minorHAnsi"/>
          <w:color w:val="auto"/>
          <w:highlight w:val="yellow"/>
        </w:rPr>
        <w:t xml:space="preserve"> containing ad-</w:t>
      </w:r>
      <w:proofErr w:type="spellStart"/>
      <w:r w:rsidR="006D7CB2" w:rsidRPr="009071A5">
        <w:rPr>
          <w:rFonts w:asciiTheme="minorHAnsi" w:hAnsiTheme="minorHAnsi" w:cstheme="minorHAnsi"/>
          <w:color w:val="auto"/>
          <w:highlight w:val="yellow"/>
        </w:rPr>
        <w:t>mCherry</w:t>
      </w:r>
      <w:proofErr w:type="spellEnd"/>
      <w:r w:rsidR="006D7CB2" w:rsidRPr="009071A5">
        <w:rPr>
          <w:rFonts w:asciiTheme="minorHAnsi" w:hAnsiTheme="minorHAnsi" w:cstheme="minorHAnsi"/>
          <w:color w:val="auto"/>
          <w:highlight w:val="yellow"/>
        </w:rPr>
        <w:t xml:space="preserve"> solution</w:t>
      </w:r>
      <w:r w:rsidRPr="009071A5">
        <w:rPr>
          <w:rFonts w:asciiTheme="minorHAnsi" w:hAnsiTheme="minorHAnsi" w:cstheme="minorHAnsi"/>
          <w:color w:val="auto"/>
          <w:highlight w:val="yellow"/>
        </w:rPr>
        <w:t xml:space="preserve"> in the 96-well plate.</w:t>
      </w:r>
    </w:p>
    <w:p w14:paraId="6D02F3C5"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54ECB6C" w14:textId="1950DD35"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2.6)</w:t>
      </w:r>
      <w:r w:rsidRPr="009071A5">
        <w:rPr>
          <w:rFonts w:asciiTheme="minorHAnsi" w:hAnsiTheme="minorHAnsi" w:cstheme="minorHAnsi"/>
          <w:color w:val="auto"/>
          <w:highlight w:val="yellow"/>
        </w:rPr>
        <w:tab/>
      </w:r>
      <w:r w:rsidR="002A0B75" w:rsidRPr="009071A5">
        <w:rPr>
          <w:rFonts w:asciiTheme="minorHAnsi" w:hAnsiTheme="minorHAnsi" w:cstheme="minorHAnsi"/>
          <w:color w:val="auto"/>
          <w:highlight w:val="yellow"/>
        </w:rPr>
        <w:t>Place the 96 well-plate</w:t>
      </w:r>
      <w:r w:rsidRPr="009071A5">
        <w:rPr>
          <w:rFonts w:asciiTheme="minorHAnsi" w:hAnsiTheme="minorHAnsi" w:cstheme="minorHAnsi"/>
          <w:color w:val="auto"/>
          <w:highlight w:val="yellow"/>
        </w:rPr>
        <w:t xml:space="preserve"> containing the endometrial fragments with Ad-</w:t>
      </w:r>
      <w:proofErr w:type="spellStart"/>
      <w:r w:rsidRPr="009071A5">
        <w:rPr>
          <w:rFonts w:asciiTheme="minorHAnsi" w:hAnsiTheme="minorHAnsi" w:cstheme="minorHAnsi"/>
          <w:color w:val="auto"/>
          <w:highlight w:val="yellow"/>
        </w:rPr>
        <w:t>mCherry</w:t>
      </w:r>
      <w:proofErr w:type="spellEnd"/>
      <w:r w:rsidRPr="009071A5">
        <w:rPr>
          <w:rFonts w:asciiTheme="minorHAnsi" w:hAnsiTheme="minorHAnsi" w:cstheme="minorHAnsi"/>
          <w:color w:val="auto"/>
          <w:highlight w:val="yellow"/>
        </w:rPr>
        <w:t xml:space="preserve"> solution </w:t>
      </w:r>
      <w:r w:rsidR="002A0B75" w:rsidRPr="009071A5">
        <w:rPr>
          <w:rFonts w:asciiTheme="minorHAnsi" w:hAnsiTheme="minorHAnsi" w:cstheme="minorHAnsi"/>
          <w:color w:val="auto"/>
          <w:highlight w:val="yellow"/>
        </w:rPr>
        <w:t xml:space="preserve">into an incubator </w:t>
      </w:r>
      <w:r w:rsidR="005604D4" w:rsidRPr="009071A5">
        <w:rPr>
          <w:rFonts w:asciiTheme="minorHAnsi" w:hAnsiTheme="minorHAnsi" w:cstheme="minorHAnsi"/>
          <w:color w:val="auto"/>
          <w:highlight w:val="yellow"/>
        </w:rPr>
        <w:t xml:space="preserve">at </w:t>
      </w:r>
      <w:r w:rsidR="00E14874" w:rsidRPr="009071A5">
        <w:rPr>
          <w:rFonts w:asciiTheme="minorHAnsi" w:hAnsiTheme="minorHAnsi" w:cstheme="minorHAnsi"/>
          <w:color w:val="auto"/>
          <w:highlight w:val="yellow"/>
        </w:rPr>
        <w:t>37</w:t>
      </w:r>
      <w:r w:rsidR="00E14874">
        <w:rPr>
          <w:rFonts w:asciiTheme="minorHAnsi" w:hAnsiTheme="minorHAnsi" w:cstheme="minorHAnsi"/>
          <w:color w:val="auto"/>
          <w:highlight w:val="yellow"/>
        </w:rPr>
        <w:t xml:space="preserve"> °</w:t>
      </w:r>
      <w:r w:rsidR="00E14874" w:rsidRPr="009071A5">
        <w:rPr>
          <w:rFonts w:asciiTheme="minorHAnsi" w:hAnsiTheme="minorHAnsi" w:cstheme="minorHAnsi"/>
          <w:color w:val="auto"/>
          <w:highlight w:val="yellow"/>
        </w:rPr>
        <w:t xml:space="preserve">C </w:t>
      </w:r>
      <w:r w:rsidR="005604D4" w:rsidRPr="009071A5">
        <w:rPr>
          <w:rFonts w:asciiTheme="minorHAnsi" w:hAnsiTheme="minorHAnsi" w:cstheme="minorHAnsi"/>
          <w:color w:val="auto"/>
          <w:highlight w:val="yellow"/>
        </w:rPr>
        <w:t>with 5% CO</w:t>
      </w:r>
      <w:r w:rsidRPr="009071A5">
        <w:rPr>
          <w:rFonts w:asciiTheme="minorHAnsi" w:hAnsiTheme="minorHAnsi" w:cstheme="minorHAnsi"/>
          <w:color w:val="auto"/>
          <w:highlight w:val="yellow"/>
          <w:vertAlign w:val="subscript"/>
        </w:rPr>
        <w:t>2</w:t>
      </w:r>
      <w:r w:rsidRPr="009071A5">
        <w:rPr>
          <w:rFonts w:asciiTheme="minorHAnsi" w:hAnsiTheme="minorHAnsi" w:cstheme="minorHAnsi"/>
          <w:color w:val="auto"/>
          <w:highlight w:val="yellow"/>
        </w:rPr>
        <w:t xml:space="preserve"> for 16 </w:t>
      </w:r>
      <w:r w:rsidR="00784710" w:rsidRPr="009071A5">
        <w:rPr>
          <w:rFonts w:asciiTheme="minorHAnsi" w:hAnsiTheme="minorHAnsi" w:cstheme="minorHAnsi"/>
          <w:color w:val="auto"/>
          <w:highlight w:val="yellow"/>
        </w:rPr>
        <w:t>h</w:t>
      </w:r>
      <w:r w:rsidRPr="009071A5">
        <w:rPr>
          <w:rFonts w:asciiTheme="minorHAnsi" w:hAnsiTheme="minorHAnsi" w:cstheme="minorHAnsi"/>
          <w:color w:val="auto"/>
          <w:highlight w:val="yellow"/>
        </w:rPr>
        <w:t>.</w:t>
      </w:r>
    </w:p>
    <w:p w14:paraId="5ADEB5A4"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CEB3264" w14:textId="4E4309AD"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2.7)</w:t>
      </w:r>
      <w:r w:rsidRPr="009071A5">
        <w:rPr>
          <w:rFonts w:asciiTheme="minorHAnsi" w:hAnsiTheme="minorHAnsi" w:cstheme="minorHAnsi"/>
          <w:color w:val="auto"/>
          <w:highlight w:val="yellow"/>
        </w:rPr>
        <w:tab/>
        <w:t>Wash</w:t>
      </w:r>
      <w:r w:rsidR="00E14874">
        <w:rPr>
          <w:rFonts w:asciiTheme="minorHAnsi" w:hAnsiTheme="minorHAnsi" w:cstheme="minorHAnsi"/>
          <w:color w:val="auto"/>
          <w:highlight w:val="yellow"/>
        </w:rPr>
        <w:t xml:space="preserve"> </w:t>
      </w:r>
      <w:r w:rsidRPr="009071A5">
        <w:rPr>
          <w:rFonts w:asciiTheme="minorHAnsi" w:hAnsiTheme="minorHAnsi" w:cstheme="minorHAnsi"/>
          <w:color w:val="auto"/>
          <w:highlight w:val="yellow"/>
        </w:rPr>
        <w:t xml:space="preserve">out </w:t>
      </w:r>
      <w:r w:rsidR="00663510">
        <w:rPr>
          <w:rFonts w:asciiTheme="minorHAnsi" w:hAnsiTheme="minorHAnsi" w:cstheme="minorHAnsi"/>
          <w:color w:val="auto"/>
          <w:highlight w:val="yellow"/>
        </w:rPr>
        <w:t xml:space="preserve">the </w:t>
      </w:r>
      <w:r w:rsidRPr="009071A5">
        <w:rPr>
          <w:rFonts w:asciiTheme="minorHAnsi" w:hAnsiTheme="minorHAnsi" w:cstheme="minorHAnsi"/>
          <w:color w:val="auto"/>
          <w:highlight w:val="yellow"/>
        </w:rPr>
        <w:t xml:space="preserve">remaining adenoviruses in </w:t>
      </w:r>
      <w:r w:rsidR="00663510">
        <w:rPr>
          <w:rFonts w:asciiTheme="minorHAnsi" w:hAnsiTheme="minorHAnsi" w:cstheme="minorHAnsi"/>
          <w:color w:val="auto"/>
          <w:highlight w:val="yellow"/>
        </w:rPr>
        <w:t xml:space="preserve">the </w:t>
      </w:r>
      <w:r w:rsidRPr="009071A5">
        <w:rPr>
          <w:rFonts w:asciiTheme="minorHAnsi" w:hAnsiTheme="minorHAnsi" w:cstheme="minorHAnsi"/>
          <w:color w:val="auto"/>
          <w:highlight w:val="yellow"/>
        </w:rPr>
        <w:t xml:space="preserve">medium by </w:t>
      </w:r>
      <w:r w:rsidR="00963158" w:rsidRPr="009071A5">
        <w:rPr>
          <w:rFonts w:asciiTheme="minorHAnsi" w:hAnsiTheme="minorHAnsi" w:cstheme="minorHAnsi"/>
          <w:color w:val="auto"/>
          <w:highlight w:val="yellow"/>
        </w:rPr>
        <w:t>transferring</w:t>
      </w:r>
      <w:r w:rsidR="002A0B75" w:rsidRPr="009071A5">
        <w:rPr>
          <w:rFonts w:asciiTheme="minorHAnsi" w:hAnsiTheme="minorHAnsi" w:cstheme="minorHAnsi"/>
          <w:color w:val="auto"/>
          <w:highlight w:val="yellow"/>
        </w:rPr>
        <w:t xml:space="preserve"> tissues </w:t>
      </w:r>
      <w:r w:rsidR="005604D4" w:rsidRPr="009071A5">
        <w:rPr>
          <w:rFonts w:asciiTheme="minorHAnsi" w:hAnsiTheme="minorHAnsi" w:cstheme="minorHAnsi"/>
          <w:color w:val="auto"/>
          <w:highlight w:val="yellow"/>
        </w:rPr>
        <w:t xml:space="preserve">into a new </w:t>
      </w:r>
      <w:r w:rsidR="002A0B75" w:rsidRPr="009071A5">
        <w:rPr>
          <w:rFonts w:asciiTheme="minorHAnsi" w:hAnsiTheme="minorHAnsi" w:cstheme="minorHAnsi"/>
          <w:color w:val="auto"/>
          <w:highlight w:val="yellow"/>
        </w:rPr>
        <w:t xml:space="preserve">96-well </w:t>
      </w:r>
      <w:r w:rsidR="005604D4" w:rsidRPr="009071A5">
        <w:rPr>
          <w:rFonts w:asciiTheme="minorHAnsi" w:hAnsiTheme="minorHAnsi" w:cstheme="minorHAnsi"/>
          <w:color w:val="auto"/>
          <w:highlight w:val="yellow"/>
        </w:rPr>
        <w:t xml:space="preserve">plate </w:t>
      </w:r>
      <w:r w:rsidR="002A0B75" w:rsidRPr="009071A5">
        <w:rPr>
          <w:rFonts w:asciiTheme="minorHAnsi" w:hAnsiTheme="minorHAnsi" w:cstheme="minorHAnsi"/>
          <w:color w:val="auto"/>
          <w:highlight w:val="yellow"/>
        </w:rPr>
        <w:t xml:space="preserve">filled with </w:t>
      </w:r>
      <w:r w:rsidR="005604D4" w:rsidRPr="009071A5">
        <w:rPr>
          <w:rFonts w:asciiTheme="minorHAnsi" w:hAnsiTheme="minorHAnsi" w:cstheme="minorHAnsi"/>
          <w:color w:val="auto"/>
          <w:highlight w:val="yellow"/>
        </w:rPr>
        <w:t>complete DMEM medium (</w:t>
      </w:r>
      <w:r w:rsidR="002A0B75" w:rsidRPr="009071A5">
        <w:rPr>
          <w:rFonts w:asciiTheme="minorHAnsi" w:hAnsiTheme="minorHAnsi" w:cstheme="minorHAnsi"/>
          <w:color w:val="auto"/>
          <w:highlight w:val="yellow"/>
        </w:rPr>
        <w:t xml:space="preserve">WITH </w:t>
      </w:r>
      <w:r w:rsidR="005604D4" w:rsidRPr="009071A5">
        <w:rPr>
          <w:rFonts w:asciiTheme="minorHAnsi" w:hAnsiTheme="minorHAnsi" w:cstheme="minorHAnsi"/>
          <w:color w:val="auto"/>
          <w:highlight w:val="yellow"/>
        </w:rPr>
        <w:t>antibiotics-</w:t>
      </w:r>
      <w:proofErr w:type="spellStart"/>
      <w:r w:rsidR="005604D4" w:rsidRPr="009071A5">
        <w:rPr>
          <w:rFonts w:asciiTheme="minorHAnsi" w:hAnsiTheme="minorHAnsi" w:cstheme="minorHAnsi"/>
          <w:color w:val="auto"/>
          <w:highlight w:val="yellow"/>
        </w:rPr>
        <w:t>antimycotics</w:t>
      </w:r>
      <w:proofErr w:type="spellEnd"/>
      <w:r w:rsidR="002A0B75" w:rsidRPr="009071A5">
        <w:rPr>
          <w:rFonts w:asciiTheme="minorHAnsi" w:hAnsiTheme="minorHAnsi" w:cstheme="minorHAnsi"/>
          <w:color w:val="auto"/>
          <w:highlight w:val="yellow"/>
        </w:rPr>
        <w:t>, free of adenovirus</w:t>
      </w:r>
      <w:r w:rsidRPr="009071A5">
        <w:rPr>
          <w:rFonts w:asciiTheme="minorHAnsi" w:hAnsiTheme="minorHAnsi" w:cstheme="minorHAnsi"/>
          <w:color w:val="auto"/>
          <w:highlight w:val="yellow"/>
        </w:rPr>
        <w:t xml:space="preserve">) and </w:t>
      </w:r>
      <w:r w:rsidR="002A0B75" w:rsidRPr="009071A5">
        <w:rPr>
          <w:rFonts w:asciiTheme="minorHAnsi" w:hAnsiTheme="minorHAnsi" w:cstheme="minorHAnsi"/>
          <w:color w:val="auto"/>
          <w:highlight w:val="yellow"/>
        </w:rPr>
        <w:t>incubate</w:t>
      </w:r>
      <w:r w:rsidR="005604D4" w:rsidRPr="009071A5">
        <w:rPr>
          <w:rFonts w:asciiTheme="minorHAnsi" w:hAnsiTheme="minorHAnsi" w:cstheme="minorHAnsi"/>
          <w:color w:val="auto"/>
          <w:highlight w:val="yellow"/>
        </w:rPr>
        <w:t xml:space="preserve"> </w:t>
      </w:r>
      <w:r w:rsidR="002A0B75" w:rsidRPr="009071A5">
        <w:rPr>
          <w:rFonts w:asciiTheme="minorHAnsi" w:hAnsiTheme="minorHAnsi" w:cstheme="minorHAnsi"/>
          <w:color w:val="auto"/>
          <w:highlight w:val="yellow"/>
        </w:rPr>
        <w:t xml:space="preserve">for </w:t>
      </w:r>
      <w:r w:rsidR="005604D4" w:rsidRPr="009071A5">
        <w:rPr>
          <w:rFonts w:asciiTheme="minorHAnsi" w:hAnsiTheme="minorHAnsi" w:cstheme="minorHAnsi"/>
          <w:color w:val="auto"/>
          <w:highlight w:val="yellow"/>
        </w:rPr>
        <w:t>37</w:t>
      </w:r>
      <w:r w:rsidR="00E14874">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C with 5% CO</w:t>
      </w:r>
      <w:r w:rsidRPr="009071A5">
        <w:rPr>
          <w:rFonts w:asciiTheme="minorHAnsi" w:hAnsiTheme="minorHAnsi" w:cstheme="minorHAnsi"/>
          <w:color w:val="auto"/>
          <w:highlight w:val="yellow"/>
          <w:vertAlign w:val="subscript"/>
        </w:rPr>
        <w:t>2</w:t>
      </w:r>
      <w:r w:rsidRPr="009071A5">
        <w:rPr>
          <w:rFonts w:asciiTheme="minorHAnsi" w:hAnsiTheme="minorHAnsi" w:cstheme="minorHAnsi"/>
          <w:color w:val="auto"/>
          <w:highlight w:val="yellow"/>
        </w:rPr>
        <w:t xml:space="preserve"> for 24-48 </w:t>
      </w:r>
      <w:r w:rsidR="00535CF8" w:rsidRPr="00663510">
        <w:rPr>
          <w:rFonts w:asciiTheme="minorHAnsi" w:hAnsiTheme="minorHAnsi" w:cstheme="minorHAnsi"/>
          <w:color w:val="auto"/>
          <w:highlight w:val="yellow"/>
        </w:rPr>
        <w:t>h</w:t>
      </w:r>
      <w:r w:rsidRPr="00663510">
        <w:rPr>
          <w:rFonts w:asciiTheme="minorHAnsi" w:hAnsiTheme="minorHAnsi" w:cstheme="minorHAnsi"/>
          <w:color w:val="auto"/>
          <w:highlight w:val="yellow"/>
        </w:rPr>
        <w:t xml:space="preserve">. </w:t>
      </w:r>
    </w:p>
    <w:p w14:paraId="55F8E9B0"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929EA17" w14:textId="7CD7205D" w:rsidR="00924A18" w:rsidRPr="009071A5" w:rsidRDefault="00924A18" w:rsidP="00555374">
      <w:pPr>
        <w:pStyle w:val="NormalWeb"/>
        <w:spacing w:before="0" w:beforeAutospacing="0" w:after="0" w:afterAutospacing="0"/>
        <w:rPr>
          <w:rFonts w:asciiTheme="minorHAnsi" w:hAnsiTheme="minorHAnsi" w:cstheme="minorHAnsi"/>
          <w:b/>
          <w:color w:val="auto"/>
          <w:highlight w:val="yellow"/>
        </w:rPr>
      </w:pPr>
      <w:r w:rsidRPr="009071A5">
        <w:rPr>
          <w:rFonts w:asciiTheme="minorHAnsi" w:hAnsiTheme="minorHAnsi" w:cstheme="minorHAnsi"/>
          <w:color w:val="auto"/>
        </w:rPr>
        <w:t xml:space="preserve">NOTE: Remember to cover with bleach all well plates and tips </w:t>
      </w:r>
      <w:r w:rsidR="00E14874">
        <w:rPr>
          <w:rFonts w:asciiTheme="minorHAnsi" w:hAnsiTheme="minorHAnsi" w:cstheme="minorHAnsi"/>
          <w:color w:val="auto"/>
        </w:rPr>
        <w:t>that</w:t>
      </w:r>
      <w:r w:rsidR="00E14874" w:rsidRPr="009071A5">
        <w:rPr>
          <w:rFonts w:asciiTheme="minorHAnsi" w:hAnsiTheme="minorHAnsi" w:cstheme="minorHAnsi"/>
          <w:color w:val="auto"/>
        </w:rPr>
        <w:t xml:space="preserve"> </w:t>
      </w:r>
      <w:r w:rsidRPr="009071A5">
        <w:rPr>
          <w:rFonts w:asciiTheme="minorHAnsi" w:hAnsiTheme="minorHAnsi" w:cstheme="minorHAnsi"/>
          <w:color w:val="auto"/>
        </w:rPr>
        <w:t>came in contact with Ad-virus before discarding into the biohazard container</w:t>
      </w:r>
      <w:r w:rsidR="00FF7957" w:rsidRPr="00663510">
        <w:rPr>
          <w:rFonts w:asciiTheme="minorHAnsi" w:hAnsiTheme="minorHAnsi" w:cstheme="minorHAnsi"/>
          <w:color w:val="auto"/>
        </w:rPr>
        <w:t>.</w:t>
      </w:r>
    </w:p>
    <w:p w14:paraId="6806566F"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562ED79C" w14:textId="77777777" w:rsidR="0070263F"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2.8)</w:t>
      </w:r>
      <w:r w:rsidRPr="009071A5">
        <w:rPr>
          <w:rFonts w:asciiTheme="minorHAnsi" w:hAnsiTheme="minorHAnsi" w:cstheme="minorHAnsi"/>
          <w:color w:val="auto"/>
          <w:highlight w:val="yellow"/>
        </w:rPr>
        <w:tab/>
      </w:r>
      <w:r w:rsidR="0070263F" w:rsidRPr="009071A5">
        <w:rPr>
          <w:rFonts w:asciiTheme="minorHAnsi" w:hAnsiTheme="minorHAnsi" w:cstheme="minorHAnsi"/>
          <w:color w:val="auto"/>
          <w:highlight w:val="yellow"/>
        </w:rPr>
        <w:t xml:space="preserve">Take out </w:t>
      </w:r>
      <w:r w:rsidR="002B49BB" w:rsidRPr="009071A5">
        <w:rPr>
          <w:rFonts w:asciiTheme="minorHAnsi" w:hAnsiTheme="minorHAnsi" w:cstheme="minorHAnsi"/>
          <w:color w:val="auto"/>
          <w:highlight w:val="yellow"/>
        </w:rPr>
        <w:t>the plate</w:t>
      </w:r>
      <w:r w:rsidRPr="009071A5">
        <w:rPr>
          <w:rFonts w:asciiTheme="minorHAnsi" w:hAnsiTheme="minorHAnsi" w:cstheme="minorHAnsi"/>
          <w:color w:val="auto"/>
          <w:highlight w:val="yellow"/>
        </w:rPr>
        <w:t xml:space="preserve"> from the incubator </w:t>
      </w:r>
      <w:r w:rsidR="002B49BB" w:rsidRPr="009071A5">
        <w:rPr>
          <w:rFonts w:asciiTheme="minorHAnsi" w:hAnsiTheme="minorHAnsi" w:cstheme="minorHAnsi"/>
          <w:color w:val="auto"/>
          <w:highlight w:val="yellow"/>
        </w:rPr>
        <w:t>and place it under a fluorescence microscope</w:t>
      </w:r>
      <w:r w:rsidRPr="009071A5">
        <w:rPr>
          <w:rFonts w:asciiTheme="minorHAnsi" w:hAnsiTheme="minorHAnsi" w:cstheme="minorHAnsi"/>
          <w:color w:val="auto"/>
          <w:highlight w:val="yellow"/>
        </w:rPr>
        <w:t xml:space="preserve"> at 568 nm (red channel) </w:t>
      </w:r>
      <w:r w:rsidR="002B49BB" w:rsidRPr="009071A5">
        <w:rPr>
          <w:rFonts w:asciiTheme="minorHAnsi" w:hAnsiTheme="minorHAnsi" w:cstheme="minorHAnsi"/>
          <w:color w:val="auto"/>
          <w:highlight w:val="yellow"/>
        </w:rPr>
        <w:t>to test for optimal labeling</w:t>
      </w:r>
      <w:r w:rsidRPr="009071A5">
        <w:rPr>
          <w:rFonts w:asciiTheme="minorHAnsi" w:hAnsiTheme="minorHAnsi" w:cstheme="minorHAnsi"/>
          <w:color w:val="auto"/>
          <w:highlight w:val="yellow"/>
        </w:rPr>
        <w:t>.</w:t>
      </w:r>
    </w:p>
    <w:p w14:paraId="5E125C1A"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16448E3" w14:textId="77777777" w:rsidR="0070263F"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2.9)</w:t>
      </w:r>
      <w:r w:rsidRPr="009071A5">
        <w:rPr>
          <w:rFonts w:asciiTheme="minorHAnsi" w:hAnsiTheme="minorHAnsi" w:cstheme="minorHAnsi"/>
          <w:color w:val="auto"/>
          <w:highlight w:val="yellow"/>
        </w:rPr>
        <w:tab/>
      </w:r>
      <w:proofErr w:type="gramStart"/>
      <w:r w:rsidR="00140BD5" w:rsidRPr="009071A5">
        <w:rPr>
          <w:rFonts w:asciiTheme="minorHAnsi" w:hAnsiTheme="minorHAnsi" w:cstheme="minorHAnsi"/>
          <w:color w:val="auto"/>
          <w:highlight w:val="yellow"/>
        </w:rPr>
        <w:t>Choose</w:t>
      </w:r>
      <w:proofErr w:type="gramEnd"/>
      <w:r w:rsidR="00140BD5" w:rsidRPr="009071A5">
        <w:rPr>
          <w:rFonts w:asciiTheme="minorHAnsi" w:hAnsiTheme="minorHAnsi" w:cstheme="minorHAnsi"/>
          <w:color w:val="auto"/>
          <w:highlight w:val="yellow"/>
        </w:rPr>
        <w:t xml:space="preserve"> the most bri</w:t>
      </w:r>
      <w:r w:rsidR="00BE72B4" w:rsidRPr="009071A5">
        <w:rPr>
          <w:rFonts w:asciiTheme="minorHAnsi" w:hAnsiTheme="minorHAnsi" w:cstheme="minorHAnsi"/>
          <w:color w:val="auto"/>
          <w:highlight w:val="yellow"/>
        </w:rPr>
        <w:t>lliant fragments</w:t>
      </w:r>
      <w:r w:rsidRPr="009071A5">
        <w:rPr>
          <w:rFonts w:asciiTheme="minorHAnsi" w:hAnsiTheme="minorHAnsi" w:cstheme="minorHAnsi"/>
          <w:color w:val="auto"/>
          <w:highlight w:val="yellow"/>
        </w:rPr>
        <w:t xml:space="preserve"> and </w:t>
      </w:r>
      <w:r w:rsidR="00BE72B4" w:rsidRPr="009071A5">
        <w:rPr>
          <w:rFonts w:asciiTheme="minorHAnsi" w:hAnsiTheme="minorHAnsi" w:cstheme="minorHAnsi"/>
          <w:color w:val="auto"/>
          <w:highlight w:val="yellow"/>
        </w:rPr>
        <w:t>place them</w:t>
      </w:r>
      <w:r w:rsidRPr="009071A5">
        <w:rPr>
          <w:rFonts w:asciiTheme="minorHAnsi" w:hAnsiTheme="minorHAnsi" w:cstheme="minorHAnsi"/>
          <w:color w:val="auto"/>
          <w:highlight w:val="yellow"/>
        </w:rPr>
        <w:t xml:space="preserve"> into a new 96-well plate </w:t>
      </w:r>
      <w:r w:rsidR="0070263F" w:rsidRPr="009071A5">
        <w:rPr>
          <w:rFonts w:asciiTheme="minorHAnsi" w:hAnsiTheme="minorHAnsi" w:cstheme="minorHAnsi"/>
          <w:color w:val="auto"/>
          <w:highlight w:val="yellow"/>
        </w:rPr>
        <w:t>with fresh complete DMEM medium</w:t>
      </w:r>
      <w:r w:rsidRPr="009071A5">
        <w:rPr>
          <w:rFonts w:asciiTheme="minorHAnsi" w:hAnsiTheme="minorHAnsi" w:cstheme="minorHAnsi"/>
          <w:color w:val="auto"/>
          <w:highlight w:val="yellow"/>
        </w:rPr>
        <w:t xml:space="preserve"> (WITH antibiotics-</w:t>
      </w:r>
      <w:proofErr w:type="spellStart"/>
      <w:r w:rsidRPr="009071A5">
        <w:rPr>
          <w:rFonts w:asciiTheme="minorHAnsi" w:hAnsiTheme="minorHAnsi" w:cstheme="minorHAnsi"/>
          <w:color w:val="auto"/>
          <w:highlight w:val="yellow"/>
        </w:rPr>
        <w:t>antimycotics</w:t>
      </w:r>
      <w:proofErr w:type="spellEnd"/>
      <w:r w:rsidRPr="009071A5">
        <w:rPr>
          <w:rFonts w:asciiTheme="minorHAnsi" w:hAnsiTheme="minorHAnsi" w:cstheme="minorHAnsi"/>
          <w:color w:val="auto"/>
          <w:highlight w:val="yellow"/>
        </w:rPr>
        <w:t>, free of adenovirus).</w:t>
      </w:r>
    </w:p>
    <w:p w14:paraId="7F4CCE1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08BD101" w14:textId="64018CEA" w:rsidR="0070263F" w:rsidRPr="009071A5" w:rsidRDefault="00140BD5"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2.1</w:t>
      </w:r>
      <w:r w:rsidR="00924A18" w:rsidRPr="009071A5">
        <w:rPr>
          <w:rFonts w:asciiTheme="minorHAnsi" w:hAnsiTheme="minorHAnsi" w:cstheme="minorHAnsi"/>
          <w:color w:val="auto"/>
        </w:rPr>
        <w:t>0</w:t>
      </w:r>
      <w:r w:rsidR="0070263F" w:rsidRPr="009071A5">
        <w:rPr>
          <w:rFonts w:asciiTheme="minorHAnsi" w:hAnsiTheme="minorHAnsi" w:cstheme="minorHAnsi"/>
          <w:color w:val="auto"/>
        </w:rPr>
        <w:t>)</w:t>
      </w:r>
      <w:r w:rsidR="0070263F" w:rsidRPr="009071A5">
        <w:rPr>
          <w:rFonts w:asciiTheme="minorHAnsi" w:hAnsiTheme="minorHAnsi" w:cstheme="minorHAnsi"/>
          <w:color w:val="auto"/>
        </w:rPr>
        <w:tab/>
      </w:r>
      <w:r w:rsidR="00FF7957" w:rsidRPr="009071A5">
        <w:rPr>
          <w:rFonts w:asciiTheme="minorHAnsi" w:hAnsiTheme="minorHAnsi" w:cstheme="minorHAnsi"/>
          <w:color w:val="auto"/>
        </w:rPr>
        <w:t>Seal the plate well with a plastic paraffin film and transport</w:t>
      </w:r>
      <w:r w:rsidR="0070263F" w:rsidRPr="009071A5">
        <w:rPr>
          <w:rFonts w:asciiTheme="minorHAnsi" w:hAnsiTheme="minorHAnsi" w:cstheme="minorHAnsi"/>
          <w:color w:val="auto"/>
        </w:rPr>
        <w:t xml:space="preserve"> </w:t>
      </w:r>
      <w:r w:rsidR="00B251DD" w:rsidRPr="009071A5">
        <w:rPr>
          <w:rFonts w:asciiTheme="minorHAnsi" w:hAnsiTheme="minorHAnsi" w:cstheme="minorHAnsi"/>
          <w:color w:val="auto"/>
        </w:rPr>
        <w:t>it to into</w:t>
      </w:r>
      <w:r w:rsidR="0070263F" w:rsidRPr="009071A5">
        <w:rPr>
          <w:rFonts w:asciiTheme="minorHAnsi" w:hAnsiTheme="minorHAnsi" w:cstheme="minorHAnsi"/>
          <w:color w:val="auto"/>
        </w:rPr>
        <w:t xml:space="preserve"> the </w:t>
      </w:r>
      <w:r w:rsidR="00E14874">
        <w:rPr>
          <w:rFonts w:asciiTheme="minorHAnsi" w:hAnsiTheme="minorHAnsi" w:cstheme="minorHAnsi"/>
          <w:color w:val="auto"/>
        </w:rPr>
        <w:t>s</w:t>
      </w:r>
      <w:r w:rsidR="00E14874" w:rsidRPr="009071A5">
        <w:rPr>
          <w:rFonts w:asciiTheme="minorHAnsi" w:hAnsiTheme="minorHAnsi" w:cstheme="minorHAnsi"/>
          <w:color w:val="auto"/>
        </w:rPr>
        <w:t>pecific</w:t>
      </w:r>
      <w:r w:rsidR="00B251DD" w:rsidRPr="009071A5">
        <w:rPr>
          <w:rFonts w:asciiTheme="minorHAnsi" w:hAnsiTheme="minorHAnsi" w:cstheme="minorHAnsi"/>
          <w:color w:val="auto"/>
        </w:rPr>
        <w:t xml:space="preserve">-pathogen-free animal area for implantation of endometrial fragments into recipient </w:t>
      </w:r>
      <w:r w:rsidR="00B251DD" w:rsidRPr="000B17E4">
        <w:rPr>
          <w:rFonts w:asciiTheme="minorHAnsi" w:hAnsiTheme="minorHAnsi" w:cstheme="minorHAnsi"/>
          <w:color w:val="auto"/>
        </w:rPr>
        <w:t>animals</w:t>
      </w:r>
      <w:r w:rsidR="00FF7957" w:rsidRPr="000B17E4">
        <w:rPr>
          <w:rFonts w:asciiTheme="minorHAnsi" w:hAnsiTheme="minorHAnsi" w:cstheme="minorHAnsi"/>
          <w:color w:val="auto"/>
        </w:rPr>
        <w:t>.</w:t>
      </w:r>
    </w:p>
    <w:p w14:paraId="4EDDE7A8" w14:textId="77777777" w:rsidR="00032413" w:rsidRPr="009071A5" w:rsidRDefault="00032413" w:rsidP="00555374">
      <w:pPr>
        <w:pStyle w:val="NormalWeb"/>
        <w:spacing w:before="0" w:beforeAutospacing="0" w:after="0" w:afterAutospacing="0"/>
        <w:rPr>
          <w:rFonts w:asciiTheme="minorHAnsi" w:hAnsiTheme="minorHAnsi" w:cstheme="minorHAnsi"/>
          <w:b/>
          <w:color w:val="auto"/>
        </w:rPr>
      </w:pPr>
    </w:p>
    <w:p w14:paraId="320CFF22" w14:textId="77777777"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6836F4">
        <w:rPr>
          <w:rFonts w:asciiTheme="minorHAnsi" w:hAnsiTheme="minorHAnsi" w:cstheme="minorHAnsi"/>
          <w:b/>
          <w:color w:val="auto"/>
        </w:rPr>
        <w:t>3</w:t>
      </w:r>
      <w:r w:rsidR="00FF7957" w:rsidRPr="00E73F97">
        <w:rPr>
          <w:rFonts w:asciiTheme="minorHAnsi" w:hAnsiTheme="minorHAnsi" w:cstheme="minorHAnsi"/>
          <w:b/>
          <w:color w:val="auto"/>
        </w:rPr>
        <w:t>)</w:t>
      </w:r>
      <w:r w:rsidR="00FF7957" w:rsidRPr="00E73F97">
        <w:rPr>
          <w:rFonts w:asciiTheme="minorHAnsi" w:hAnsiTheme="minorHAnsi" w:cstheme="minorHAnsi"/>
          <w:b/>
          <w:color w:val="auto"/>
        </w:rPr>
        <w:tab/>
        <w:t>Generation of the Endometriosis Mouse Model</w:t>
      </w:r>
    </w:p>
    <w:p w14:paraId="37A492C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FA04E9D" w14:textId="77777777" w:rsidR="005604D4" w:rsidRPr="009071A5" w:rsidRDefault="00F945D3"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NOTE: </w:t>
      </w:r>
      <w:r w:rsidR="002D3ADE" w:rsidRPr="009071A5">
        <w:rPr>
          <w:rFonts w:asciiTheme="minorHAnsi" w:hAnsiTheme="minorHAnsi" w:cstheme="minorHAnsi"/>
          <w:color w:val="auto"/>
        </w:rPr>
        <w:t xml:space="preserve">Use </w:t>
      </w:r>
      <w:r w:rsidR="000B17E4" w:rsidRPr="009071A5">
        <w:rPr>
          <w:rFonts w:asciiTheme="minorHAnsi" w:hAnsiTheme="minorHAnsi" w:cstheme="minorHAnsi"/>
          <w:color w:val="auto"/>
        </w:rPr>
        <w:t>6-8-week-old</w:t>
      </w:r>
      <w:r w:rsidR="005604D4" w:rsidRPr="009071A5">
        <w:rPr>
          <w:rFonts w:asciiTheme="minorHAnsi" w:hAnsiTheme="minorHAnsi" w:cstheme="minorHAnsi"/>
          <w:color w:val="auto"/>
        </w:rPr>
        <w:t xml:space="preserve"> </w:t>
      </w:r>
      <w:proofErr w:type="spellStart"/>
      <w:r w:rsidR="005604D4" w:rsidRPr="009071A5">
        <w:rPr>
          <w:rFonts w:asciiTheme="minorHAnsi" w:hAnsiTheme="minorHAnsi" w:cstheme="minorHAnsi"/>
          <w:color w:val="auto"/>
        </w:rPr>
        <w:t>athymic</w:t>
      </w:r>
      <w:proofErr w:type="spellEnd"/>
      <w:r w:rsidR="002D3ADE" w:rsidRPr="009071A5">
        <w:rPr>
          <w:rFonts w:asciiTheme="minorHAnsi" w:hAnsiTheme="minorHAnsi" w:cstheme="minorHAnsi"/>
          <w:color w:val="auto"/>
        </w:rPr>
        <w:t xml:space="preserve"> </w:t>
      </w:r>
      <w:r w:rsidR="005604D4" w:rsidRPr="009071A5">
        <w:rPr>
          <w:rFonts w:asciiTheme="minorHAnsi" w:hAnsiTheme="minorHAnsi" w:cstheme="minorHAnsi"/>
          <w:color w:val="auto"/>
        </w:rPr>
        <w:t xml:space="preserve">nude </w:t>
      </w:r>
      <w:r w:rsidR="002D3ADE" w:rsidRPr="009071A5">
        <w:rPr>
          <w:rFonts w:asciiTheme="minorHAnsi" w:hAnsiTheme="minorHAnsi" w:cstheme="minorHAnsi"/>
          <w:color w:val="auto"/>
        </w:rPr>
        <w:t xml:space="preserve">(or similar immunocompromised strains) </w:t>
      </w:r>
      <w:r w:rsidR="005604D4" w:rsidRPr="009071A5">
        <w:rPr>
          <w:rFonts w:asciiTheme="minorHAnsi" w:hAnsiTheme="minorHAnsi" w:cstheme="minorHAnsi"/>
          <w:color w:val="auto"/>
        </w:rPr>
        <w:t xml:space="preserve">female mice </w:t>
      </w:r>
      <w:r w:rsidR="002D3ADE" w:rsidRPr="009071A5">
        <w:rPr>
          <w:rFonts w:asciiTheme="minorHAnsi" w:hAnsiTheme="minorHAnsi" w:cstheme="minorHAnsi"/>
          <w:color w:val="auto"/>
        </w:rPr>
        <w:t xml:space="preserve">housed </w:t>
      </w:r>
      <w:r w:rsidRPr="009071A5">
        <w:rPr>
          <w:rFonts w:asciiTheme="minorHAnsi" w:hAnsiTheme="minorHAnsi" w:cstheme="minorHAnsi"/>
          <w:color w:val="auto"/>
        </w:rPr>
        <w:t>in specific pathogen–free conditions, as recipient animals</w:t>
      </w:r>
      <w:r w:rsidR="00C03A33" w:rsidRPr="009071A5">
        <w:rPr>
          <w:rFonts w:asciiTheme="minorHAnsi" w:hAnsiTheme="minorHAnsi" w:cstheme="minorHAnsi"/>
          <w:color w:val="auto"/>
        </w:rPr>
        <w:t>.</w:t>
      </w:r>
      <w:r w:rsidRPr="009071A5">
        <w:rPr>
          <w:rFonts w:asciiTheme="minorHAnsi" w:hAnsiTheme="minorHAnsi" w:cstheme="minorHAnsi"/>
          <w:color w:val="auto"/>
        </w:rPr>
        <w:t xml:space="preserve"> </w:t>
      </w:r>
      <w:r w:rsidR="00C03A33" w:rsidRPr="009071A5">
        <w:rPr>
          <w:rFonts w:asciiTheme="minorHAnsi" w:hAnsiTheme="minorHAnsi" w:cstheme="minorHAnsi"/>
          <w:color w:val="auto"/>
        </w:rPr>
        <w:t>To avoid hormonal cycle-dependent variations and simultaneously fuel lesion growth with estradiol</w:t>
      </w:r>
      <w:r w:rsidR="00CF37E5" w:rsidRPr="009071A5">
        <w:rPr>
          <w:rFonts w:asciiTheme="minorHAnsi" w:hAnsiTheme="minorHAnsi" w:cstheme="minorHAnsi"/>
          <w:color w:val="auto"/>
        </w:rPr>
        <w:t>,</w:t>
      </w:r>
      <w:r w:rsidR="00C03A33" w:rsidRPr="009071A5">
        <w:rPr>
          <w:rFonts w:asciiTheme="minorHAnsi" w:hAnsiTheme="minorHAnsi" w:cstheme="minorHAnsi"/>
          <w:color w:val="auto"/>
        </w:rPr>
        <w:t xml:space="preserve"> </w:t>
      </w:r>
      <w:r w:rsidR="005604D4" w:rsidRPr="009071A5">
        <w:rPr>
          <w:rFonts w:asciiTheme="minorHAnsi" w:hAnsiTheme="minorHAnsi" w:cstheme="minorHAnsi"/>
          <w:color w:val="auto"/>
        </w:rPr>
        <w:t xml:space="preserve">animals are </w:t>
      </w:r>
      <w:proofErr w:type="spellStart"/>
      <w:r w:rsidR="005604D4" w:rsidRPr="009071A5">
        <w:rPr>
          <w:rFonts w:asciiTheme="minorHAnsi" w:hAnsiTheme="minorHAnsi" w:cstheme="minorHAnsi"/>
          <w:color w:val="auto"/>
        </w:rPr>
        <w:t>ovariectomized</w:t>
      </w:r>
      <w:proofErr w:type="spellEnd"/>
      <w:r w:rsidR="00C03A33" w:rsidRPr="009071A5">
        <w:rPr>
          <w:rFonts w:asciiTheme="minorHAnsi" w:hAnsiTheme="minorHAnsi" w:cstheme="minorHAnsi"/>
          <w:color w:val="auto"/>
        </w:rPr>
        <w:t xml:space="preserve"> and placed with </w:t>
      </w:r>
      <w:r w:rsidR="005604D4" w:rsidRPr="009071A5">
        <w:rPr>
          <w:rFonts w:asciiTheme="minorHAnsi" w:hAnsiTheme="minorHAnsi" w:cstheme="minorHAnsi"/>
          <w:color w:val="auto"/>
        </w:rPr>
        <w:t>60-day</w:t>
      </w:r>
      <w:r w:rsidR="003037E7" w:rsidRPr="009071A5">
        <w:rPr>
          <w:rFonts w:asciiTheme="minorHAnsi" w:hAnsiTheme="minorHAnsi" w:cstheme="minorHAnsi"/>
          <w:color w:val="auto"/>
        </w:rPr>
        <w:t xml:space="preserve"> </w:t>
      </w:r>
      <w:r w:rsidR="005604D4" w:rsidRPr="009071A5">
        <w:rPr>
          <w:rFonts w:asciiTheme="minorHAnsi" w:hAnsiTheme="minorHAnsi" w:cstheme="minorHAnsi"/>
          <w:color w:val="auto"/>
        </w:rPr>
        <w:t xml:space="preserve">release capsules containing 18 mg </w:t>
      </w:r>
      <w:proofErr w:type="gramStart"/>
      <w:r w:rsidR="005604D4" w:rsidRPr="009071A5">
        <w:rPr>
          <w:rFonts w:asciiTheme="minorHAnsi" w:hAnsiTheme="minorHAnsi" w:cstheme="minorHAnsi"/>
          <w:color w:val="auto"/>
        </w:rPr>
        <w:t>of 17</w:t>
      </w:r>
      <w:r w:rsidR="00424D3C">
        <w:rPr>
          <w:rFonts w:asciiTheme="minorHAnsi" w:hAnsiTheme="minorHAnsi" w:cstheme="minorHAnsi"/>
          <w:color w:val="auto"/>
        </w:rPr>
        <w:t xml:space="preserve"> </w:t>
      </w:r>
      <w:r w:rsidR="005604D4" w:rsidRPr="009071A5">
        <w:rPr>
          <w:rFonts w:asciiTheme="minorHAnsi" w:hAnsiTheme="minorHAnsi" w:cstheme="minorHAnsi"/>
          <w:color w:val="auto"/>
        </w:rPr>
        <w:t>β</w:t>
      </w:r>
      <w:r w:rsidR="00424D3C">
        <w:rPr>
          <w:rFonts w:asciiTheme="minorHAnsi" w:hAnsiTheme="minorHAnsi" w:cstheme="minorHAnsi"/>
          <w:color w:val="auto"/>
        </w:rPr>
        <w:t>eta</w:t>
      </w:r>
      <w:r w:rsidR="005604D4" w:rsidRPr="009071A5">
        <w:rPr>
          <w:rFonts w:asciiTheme="minorHAnsi" w:hAnsiTheme="minorHAnsi" w:cstheme="minorHAnsi"/>
          <w:color w:val="auto"/>
        </w:rPr>
        <w:t>-E</w:t>
      </w:r>
      <w:r w:rsidR="00424D3C">
        <w:rPr>
          <w:rFonts w:asciiTheme="minorHAnsi" w:hAnsiTheme="minorHAnsi" w:cstheme="minorHAnsi"/>
          <w:color w:val="auto"/>
        </w:rPr>
        <w:t>stradiol (17</w:t>
      </w:r>
      <w:r w:rsidR="00424D3C" w:rsidRPr="00424D3C">
        <w:rPr>
          <w:rFonts w:asciiTheme="minorHAnsi" w:hAnsiTheme="minorHAnsi" w:cstheme="minorHAnsi"/>
          <w:color w:val="auto"/>
        </w:rPr>
        <w:t>β</w:t>
      </w:r>
      <w:r w:rsidR="00424D3C">
        <w:rPr>
          <w:rFonts w:asciiTheme="minorHAnsi" w:hAnsiTheme="minorHAnsi" w:cstheme="minorHAnsi"/>
          <w:color w:val="auto"/>
        </w:rPr>
        <w:t>-E</w:t>
      </w:r>
      <w:r w:rsidR="005604D4" w:rsidRPr="009071A5">
        <w:rPr>
          <w:rFonts w:asciiTheme="minorHAnsi" w:hAnsiTheme="minorHAnsi" w:cstheme="minorHAnsi"/>
          <w:color w:val="auto"/>
          <w:vertAlign w:val="subscript"/>
        </w:rPr>
        <w:t>2</w:t>
      </w:r>
      <w:r w:rsidR="00424D3C" w:rsidRPr="00E73F97">
        <w:rPr>
          <w:rFonts w:asciiTheme="minorHAnsi" w:hAnsiTheme="minorHAnsi" w:cstheme="minorHAnsi"/>
          <w:color w:val="auto"/>
        </w:rPr>
        <w:t>)</w:t>
      </w:r>
      <w:proofErr w:type="gramEnd"/>
      <w:r w:rsidR="005604D4" w:rsidRPr="009071A5">
        <w:rPr>
          <w:rFonts w:asciiTheme="minorHAnsi" w:hAnsiTheme="minorHAnsi" w:cstheme="minorHAnsi"/>
          <w:color w:val="auto"/>
        </w:rPr>
        <w:t>.</w:t>
      </w:r>
      <w:r w:rsidR="002D3ADE" w:rsidRPr="009071A5">
        <w:rPr>
          <w:rFonts w:asciiTheme="minorHAnsi" w:hAnsiTheme="minorHAnsi" w:cstheme="minorHAnsi"/>
          <w:color w:val="auto"/>
        </w:rPr>
        <w:t xml:space="preserve"> Oophorectomy and pellet placement have to be performed at least one week in advance of grafting endometrial fragments into the recipient animals.</w:t>
      </w:r>
    </w:p>
    <w:p w14:paraId="03F4A0D9"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5ACB6711" w14:textId="77777777"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 xml:space="preserve">3.1) </w:t>
      </w:r>
      <w:r w:rsidR="00785466" w:rsidRPr="009071A5">
        <w:rPr>
          <w:rFonts w:asciiTheme="minorHAnsi" w:hAnsiTheme="minorHAnsi" w:cstheme="minorHAnsi"/>
          <w:b/>
          <w:color w:val="auto"/>
        </w:rPr>
        <w:tab/>
      </w:r>
      <w:r w:rsidRPr="009071A5">
        <w:rPr>
          <w:rFonts w:asciiTheme="minorHAnsi" w:hAnsiTheme="minorHAnsi" w:cstheme="minorHAnsi"/>
          <w:b/>
          <w:color w:val="auto"/>
        </w:rPr>
        <w:t>O</w:t>
      </w:r>
      <w:r w:rsidR="002D3ADE" w:rsidRPr="009071A5">
        <w:rPr>
          <w:rFonts w:asciiTheme="minorHAnsi" w:hAnsiTheme="minorHAnsi" w:cstheme="minorHAnsi"/>
          <w:b/>
          <w:color w:val="auto"/>
        </w:rPr>
        <w:t>ophorectomy</w:t>
      </w:r>
    </w:p>
    <w:p w14:paraId="483DE6E5"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9CFB25E" w14:textId="137FC987" w:rsidR="005604D4" w:rsidRPr="009071A5" w:rsidRDefault="00C03A33"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Note: </w:t>
      </w:r>
      <w:r w:rsidR="00E14874">
        <w:rPr>
          <w:rFonts w:asciiTheme="minorHAnsi" w:hAnsiTheme="minorHAnsi" w:cstheme="minorHAnsi"/>
          <w:color w:val="auto"/>
        </w:rPr>
        <w:t>Prepare</w:t>
      </w:r>
      <w:r w:rsidR="00E14874" w:rsidRPr="009071A5">
        <w:rPr>
          <w:rFonts w:asciiTheme="minorHAnsi" w:hAnsiTheme="minorHAnsi" w:cstheme="minorHAnsi"/>
          <w:color w:val="auto"/>
        </w:rPr>
        <w:t xml:space="preserve"> </w:t>
      </w:r>
      <w:r w:rsidRPr="009071A5">
        <w:rPr>
          <w:rFonts w:asciiTheme="minorHAnsi" w:hAnsiTheme="minorHAnsi" w:cstheme="minorHAnsi"/>
          <w:color w:val="auto"/>
        </w:rPr>
        <w:t xml:space="preserve">surgical sterilized material in a hood. </w:t>
      </w:r>
      <w:r w:rsidR="00E14874">
        <w:rPr>
          <w:rFonts w:asciiTheme="minorHAnsi" w:hAnsiTheme="minorHAnsi" w:cstheme="minorHAnsi"/>
          <w:color w:val="auto"/>
        </w:rPr>
        <w:t>Prepare</w:t>
      </w:r>
      <w:r w:rsidR="00B46F05" w:rsidRPr="009071A5">
        <w:rPr>
          <w:rFonts w:asciiTheme="minorHAnsi" w:hAnsiTheme="minorHAnsi" w:cstheme="minorHAnsi"/>
          <w:color w:val="auto"/>
        </w:rPr>
        <w:t xml:space="preserve"> a</w:t>
      </w:r>
      <w:r w:rsidR="005604D4" w:rsidRPr="009071A5">
        <w:rPr>
          <w:rFonts w:asciiTheme="minorHAnsi" w:hAnsiTheme="minorHAnsi" w:cstheme="minorHAnsi"/>
          <w:color w:val="auto"/>
        </w:rPr>
        <w:t>nesthesia equipment</w:t>
      </w:r>
      <w:r w:rsidRPr="009071A5">
        <w:rPr>
          <w:rFonts w:asciiTheme="minorHAnsi" w:hAnsiTheme="minorHAnsi" w:cstheme="minorHAnsi"/>
          <w:color w:val="auto"/>
        </w:rPr>
        <w:t xml:space="preserve"> and </w:t>
      </w:r>
      <w:r w:rsidR="00B46F05" w:rsidRPr="009071A5">
        <w:rPr>
          <w:rFonts w:asciiTheme="minorHAnsi" w:hAnsiTheme="minorHAnsi" w:cstheme="minorHAnsi"/>
          <w:color w:val="auto"/>
        </w:rPr>
        <w:t xml:space="preserve">a </w:t>
      </w:r>
      <w:r w:rsidR="00FF7957" w:rsidRPr="009071A5">
        <w:rPr>
          <w:rFonts w:asciiTheme="minorHAnsi" w:hAnsiTheme="minorHAnsi" w:cstheme="minorHAnsi"/>
          <w:color w:val="auto"/>
        </w:rPr>
        <w:t xml:space="preserve">post-surgical recovery zone ready in the same room. </w:t>
      </w:r>
    </w:p>
    <w:p w14:paraId="7FFA651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404EBE3" w14:textId="79E2676E" w:rsidR="00BA6CBA"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3.1.1)</w:t>
      </w:r>
      <w:r w:rsidRPr="009071A5">
        <w:rPr>
          <w:rFonts w:asciiTheme="minorHAnsi" w:hAnsiTheme="minorHAnsi" w:cstheme="minorHAnsi"/>
          <w:color w:val="auto"/>
        </w:rPr>
        <w:tab/>
        <w:t>Perform a subcutaneous injection of morphine derivative</w:t>
      </w:r>
      <w:r w:rsidR="005604D4" w:rsidRPr="009071A5">
        <w:rPr>
          <w:rFonts w:asciiTheme="minorHAnsi" w:hAnsiTheme="minorHAnsi" w:cstheme="minorHAnsi"/>
          <w:color w:val="auto"/>
        </w:rPr>
        <w:t xml:space="preserve"> at a dose of 5 mg/kg</w:t>
      </w:r>
      <w:r w:rsidR="00B46F05" w:rsidRPr="009071A5">
        <w:rPr>
          <w:rFonts w:asciiTheme="minorHAnsi" w:hAnsiTheme="minorHAnsi" w:cstheme="minorHAnsi"/>
          <w:color w:val="auto"/>
        </w:rPr>
        <w:t xml:space="preserve"> </w:t>
      </w:r>
      <w:r w:rsidRPr="009071A5">
        <w:rPr>
          <w:rFonts w:asciiTheme="minorHAnsi" w:hAnsiTheme="minorHAnsi" w:cstheme="minorHAnsi"/>
          <w:color w:val="auto"/>
        </w:rPr>
        <w:t>per mouse</w:t>
      </w:r>
      <w:r w:rsidR="00B46F05" w:rsidRPr="009071A5">
        <w:rPr>
          <w:rFonts w:asciiTheme="minorHAnsi" w:hAnsiTheme="minorHAnsi" w:cstheme="minorHAnsi"/>
          <w:color w:val="auto"/>
        </w:rPr>
        <w:t xml:space="preserve">. </w:t>
      </w:r>
      <w:r w:rsidR="00D50FB3" w:rsidRPr="009071A5">
        <w:rPr>
          <w:rFonts w:asciiTheme="minorHAnsi" w:hAnsiTheme="minorHAnsi" w:cstheme="minorHAnsi"/>
          <w:color w:val="auto"/>
        </w:rPr>
        <w:t xml:space="preserve">Let the mice rest for </w:t>
      </w:r>
      <w:r w:rsidR="00B46F05" w:rsidRPr="009071A5">
        <w:rPr>
          <w:rFonts w:asciiTheme="minorHAnsi" w:hAnsiTheme="minorHAnsi" w:cstheme="minorHAnsi"/>
          <w:color w:val="auto"/>
        </w:rPr>
        <w:t xml:space="preserve">30 min after injection </w:t>
      </w:r>
      <w:r w:rsidR="00D50FB3" w:rsidRPr="009071A5">
        <w:rPr>
          <w:rFonts w:asciiTheme="minorHAnsi" w:hAnsiTheme="minorHAnsi" w:cstheme="minorHAnsi"/>
          <w:color w:val="auto"/>
        </w:rPr>
        <w:t xml:space="preserve">so as analgesics effects </w:t>
      </w:r>
      <w:r w:rsidR="00ED4DF4" w:rsidRPr="009071A5">
        <w:rPr>
          <w:rFonts w:asciiTheme="minorHAnsi" w:hAnsiTheme="minorHAnsi" w:cstheme="minorHAnsi"/>
          <w:color w:val="auto"/>
        </w:rPr>
        <w:t>of drug can be manifested.</w:t>
      </w:r>
    </w:p>
    <w:p w14:paraId="0BDA36B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D71B663" w14:textId="7DA6DE9E" w:rsidR="00BA6CBA"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3.1.2)</w:t>
      </w:r>
      <w:r w:rsidRPr="009071A5">
        <w:rPr>
          <w:rFonts w:asciiTheme="minorHAnsi" w:hAnsiTheme="minorHAnsi" w:cstheme="minorHAnsi"/>
          <w:color w:val="auto"/>
        </w:rPr>
        <w:tab/>
        <w:t>Connect the inhalation anesthesia equipment</w:t>
      </w:r>
      <w:r w:rsidR="005604D4" w:rsidRPr="009071A5">
        <w:rPr>
          <w:rFonts w:asciiTheme="minorHAnsi" w:hAnsiTheme="minorHAnsi" w:cstheme="minorHAnsi"/>
          <w:color w:val="auto"/>
        </w:rPr>
        <w:t xml:space="preserve"> </w:t>
      </w:r>
      <w:r w:rsidR="00BE72B4" w:rsidRPr="009071A5">
        <w:rPr>
          <w:rFonts w:asciiTheme="minorHAnsi" w:hAnsiTheme="minorHAnsi" w:cstheme="minorHAnsi"/>
          <w:color w:val="auto"/>
        </w:rPr>
        <w:t xml:space="preserve">and let </w:t>
      </w:r>
      <w:r w:rsidR="006A02BF" w:rsidRPr="009071A5">
        <w:rPr>
          <w:rFonts w:asciiTheme="minorHAnsi" w:hAnsiTheme="minorHAnsi" w:cstheme="minorHAnsi"/>
          <w:color w:val="auto"/>
        </w:rPr>
        <w:t>oxygen</w:t>
      </w:r>
      <w:r w:rsidR="00BE72B4" w:rsidRPr="009071A5">
        <w:rPr>
          <w:rFonts w:asciiTheme="minorHAnsi" w:hAnsiTheme="minorHAnsi" w:cstheme="minorHAnsi"/>
          <w:color w:val="auto"/>
        </w:rPr>
        <w:t xml:space="preserve"> and </w:t>
      </w:r>
      <w:r w:rsidR="00BA6CBA" w:rsidRPr="009071A5">
        <w:rPr>
          <w:rFonts w:asciiTheme="minorHAnsi" w:hAnsiTheme="minorHAnsi" w:cstheme="minorHAnsi"/>
          <w:color w:val="auto"/>
        </w:rPr>
        <w:t xml:space="preserve">isoflurane (2% mg/kg) </w:t>
      </w:r>
      <w:r w:rsidRPr="009071A5">
        <w:rPr>
          <w:rFonts w:asciiTheme="minorHAnsi" w:hAnsiTheme="minorHAnsi" w:cstheme="minorHAnsi"/>
          <w:color w:val="auto"/>
        </w:rPr>
        <w:t xml:space="preserve">flow for a few </w:t>
      </w:r>
      <w:r w:rsidR="00784710" w:rsidRPr="009071A5">
        <w:rPr>
          <w:rFonts w:asciiTheme="minorHAnsi" w:hAnsiTheme="minorHAnsi" w:cstheme="minorHAnsi"/>
          <w:color w:val="auto"/>
        </w:rPr>
        <w:t>min</w:t>
      </w:r>
      <w:r w:rsidRPr="009071A5">
        <w:rPr>
          <w:rFonts w:asciiTheme="minorHAnsi" w:hAnsiTheme="minorHAnsi" w:cstheme="minorHAnsi"/>
          <w:color w:val="auto"/>
        </w:rPr>
        <w:t xml:space="preserve"> into a sealed anesthesia chamber.</w:t>
      </w:r>
    </w:p>
    <w:p w14:paraId="1E6EDEB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E63CC48" w14:textId="77777777" w:rsidR="00BA6CBA"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3.1.3)</w:t>
      </w:r>
      <w:r w:rsidRPr="009071A5">
        <w:rPr>
          <w:rFonts w:asciiTheme="minorHAnsi" w:hAnsiTheme="minorHAnsi" w:cstheme="minorHAnsi"/>
          <w:color w:val="auto"/>
        </w:rPr>
        <w:tab/>
        <w:t>Introduce the animal into the isoflurane anesthesia chamber</w:t>
      </w:r>
      <w:r w:rsidR="00BA6CBA" w:rsidRPr="009071A5">
        <w:rPr>
          <w:rFonts w:asciiTheme="minorHAnsi" w:hAnsiTheme="minorHAnsi" w:cstheme="minorHAnsi"/>
          <w:color w:val="auto"/>
        </w:rPr>
        <w:t xml:space="preserve">. Wait for </w:t>
      </w:r>
      <w:r w:rsidR="005604D4" w:rsidRPr="009071A5">
        <w:rPr>
          <w:rFonts w:asciiTheme="minorHAnsi" w:hAnsiTheme="minorHAnsi" w:cstheme="minorHAnsi"/>
          <w:color w:val="auto"/>
        </w:rPr>
        <w:t>3-5 min</w:t>
      </w:r>
      <w:r w:rsidR="00BA6CBA" w:rsidRPr="009071A5">
        <w:rPr>
          <w:rFonts w:asciiTheme="minorHAnsi" w:hAnsiTheme="minorHAnsi" w:cstheme="minorHAnsi"/>
          <w:color w:val="auto"/>
        </w:rPr>
        <w:t xml:space="preserve"> an</w:t>
      </w:r>
      <w:r w:rsidR="00CE46A7" w:rsidRPr="009071A5">
        <w:rPr>
          <w:rFonts w:asciiTheme="minorHAnsi" w:hAnsiTheme="minorHAnsi" w:cstheme="minorHAnsi"/>
          <w:color w:val="auto"/>
        </w:rPr>
        <w:t xml:space="preserve">d </w:t>
      </w:r>
      <w:r w:rsidRPr="009071A5">
        <w:rPr>
          <w:rFonts w:asciiTheme="minorHAnsi" w:hAnsiTheme="minorHAnsi" w:cstheme="minorHAnsi"/>
          <w:color w:val="auto"/>
        </w:rPr>
        <w:t>check that animals are fully anesthetized</w:t>
      </w:r>
      <w:r w:rsidR="00BA6CBA" w:rsidRPr="009071A5">
        <w:rPr>
          <w:rFonts w:asciiTheme="minorHAnsi" w:hAnsiTheme="minorHAnsi" w:cstheme="minorHAnsi"/>
          <w:color w:val="auto"/>
        </w:rPr>
        <w:t xml:space="preserve"> by pressing one of its paws. </w:t>
      </w:r>
      <w:r w:rsidRPr="009071A5">
        <w:rPr>
          <w:rFonts w:asciiTheme="minorHAnsi" w:hAnsiTheme="minorHAnsi" w:cstheme="minorHAnsi"/>
          <w:color w:val="auto"/>
        </w:rPr>
        <w:t>Transfer the animal to the surgery area</w:t>
      </w:r>
      <w:r w:rsidR="00BA6CBA" w:rsidRPr="009071A5">
        <w:rPr>
          <w:rFonts w:asciiTheme="minorHAnsi" w:hAnsiTheme="minorHAnsi" w:cstheme="minorHAnsi"/>
          <w:color w:val="auto"/>
        </w:rPr>
        <w:t xml:space="preserve"> and maintain anesthesia by placing a mask with continuous fl</w:t>
      </w:r>
      <w:r w:rsidR="00BE72B4" w:rsidRPr="009071A5">
        <w:rPr>
          <w:rFonts w:asciiTheme="minorHAnsi" w:hAnsiTheme="minorHAnsi" w:cstheme="minorHAnsi"/>
          <w:color w:val="auto"/>
        </w:rPr>
        <w:t>ow of isoflu</w:t>
      </w:r>
      <w:r w:rsidR="00BA6CBA" w:rsidRPr="009071A5">
        <w:rPr>
          <w:rFonts w:asciiTheme="minorHAnsi" w:hAnsiTheme="minorHAnsi" w:cstheme="minorHAnsi"/>
          <w:color w:val="auto"/>
        </w:rPr>
        <w:t>rane gas covering the respiratory airways</w:t>
      </w:r>
      <w:r w:rsidRPr="009071A5">
        <w:rPr>
          <w:rFonts w:asciiTheme="minorHAnsi" w:hAnsiTheme="minorHAnsi" w:cstheme="minorHAnsi"/>
          <w:color w:val="auto"/>
        </w:rPr>
        <w:t>.</w:t>
      </w:r>
    </w:p>
    <w:p w14:paraId="75A0B4E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148FE73" w14:textId="77777777"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3.1.4) </w:t>
      </w:r>
      <w:r w:rsidRPr="009071A5">
        <w:rPr>
          <w:rFonts w:asciiTheme="minorHAnsi" w:hAnsiTheme="minorHAnsi" w:cstheme="minorHAnsi"/>
          <w:color w:val="auto"/>
        </w:rPr>
        <w:tab/>
      </w:r>
      <w:proofErr w:type="gramStart"/>
      <w:r w:rsidRPr="009071A5">
        <w:rPr>
          <w:rFonts w:asciiTheme="minorHAnsi" w:hAnsiTheme="minorHAnsi" w:cstheme="minorHAnsi"/>
          <w:color w:val="auto"/>
        </w:rPr>
        <w:t>After</w:t>
      </w:r>
      <w:proofErr w:type="gramEnd"/>
      <w:r w:rsidRPr="009071A5">
        <w:rPr>
          <w:rFonts w:asciiTheme="minorHAnsi" w:hAnsiTheme="minorHAnsi" w:cstheme="minorHAnsi"/>
          <w:color w:val="auto"/>
        </w:rPr>
        <w:t xml:space="preserve"> disinfecting the area with </w:t>
      </w:r>
      <w:r w:rsidR="000B17E4" w:rsidRPr="009071A5">
        <w:rPr>
          <w:rFonts w:asciiTheme="minorHAnsi" w:hAnsiTheme="minorHAnsi" w:cstheme="minorHAnsi"/>
          <w:color w:val="auto"/>
        </w:rPr>
        <w:t>chlo</w:t>
      </w:r>
      <w:r w:rsidR="000B17E4">
        <w:rPr>
          <w:rFonts w:asciiTheme="minorHAnsi" w:hAnsiTheme="minorHAnsi" w:cstheme="minorHAnsi"/>
          <w:color w:val="auto"/>
        </w:rPr>
        <w:t>r</w:t>
      </w:r>
      <w:r w:rsidR="000B17E4" w:rsidRPr="009071A5">
        <w:rPr>
          <w:rFonts w:asciiTheme="minorHAnsi" w:hAnsiTheme="minorHAnsi" w:cstheme="minorHAnsi"/>
          <w:color w:val="auto"/>
        </w:rPr>
        <w:t>ohexidine</w:t>
      </w:r>
      <w:r w:rsidRPr="009071A5">
        <w:rPr>
          <w:rFonts w:asciiTheme="minorHAnsi" w:hAnsiTheme="minorHAnsi" w:cstheme="minorHAnsi"/>
          <w:color w:val="auto"/>
        </w:rPr>
        <w:t xml:space="preserve">, perform a transverse </w:t>
      </w:r>
      <w:r w:rsidR="00424D3C">
        <w:rPr>
          <w:rFonts w:asciiTheme="minorHAnsi" w:hAnsiTheme="minorHAnsi" w:cstheme="minorHAnsi"/>
          <w:color w:val="auto"/>
        </w:rPr>
        <w:t>0.5</w:t>
      </w:r>
      <w:r w:rsidRPr="009071A5">
        <w:rPr>
          <w:rFonts w:asciiTheme="minorHAnsi" w:hAnsiTheme="minorHAnsi" w:cstheme="minorHAnsi"/>
          <w:color w:val="auto"/>
        </w:rPr>
        <w:t xml:space="preserve"> cm costal incision</w:t>
      </w:r>
      <w:r w:rsidR="005604D4" w:rsidRPr="009071A5">
        <w:rPr>
          <w:rFonts w:asciiTheme="minorHAnsi" w:hAnsiTheme="minorHAnsi" w:cstheme="minorHAnsi"/>
          <w:color w:val="auto"/>
        </w:rPr>
        <w:t xml:space="preserve"> approximately at the height of the hip </w:t>
      </w:r>
      <w:r w:rsidRPr="009071A5">
        <w:rPr>
          <w:rFonts w:asciiTheme="minorHAnsi" w:hAnsiTheme="minorHAnsi" w:cstheme="minorHAnsi"/>
          <w:color w:val="auto"/>
        </w:rPr>
        <w:t>with sharp scissors</w:t>
      </w:r>
      <w:r w:rsidR="005604D4" w:rsidRPr="009071A5">
        <w:rPr>
          <w:rFonts w:asciiTheme="minorHAnsi" w:hAnsiTheme="minorHAnsi" w:cstheme="minorHAnsi"/>
          <w:color w:val="auto"/>
        </w:rPr>
        <w:t>.</w:t>
      </w:r>
    </w:p>
    <w:p w14:paraId="5856576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3649551"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5</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Separate the skin from the muscle</w:t>
      </w:r>
      <w:r w:rsidR="00BA6CBA" w:rsidRPr="009071A5">
        <w:rPr>
          <w:rFonts w:asciiTheme="minorHAnsi" w:hAnsiTheme="minorHAnsi" w:cstheme="minorHAnsi"/>
          <w:color w:val="auto"/>
        </w:rPr>
        <w:t xml:space="preserve"> </w:t>
      </w:r>
      <w:r w:rsidR="00FF7957" w:rsidRPr="009071A5">
        <w:rPr>
          <w:rFonts w:asciiTheme="minorHAnsi" w:hAnsiTheme="minorHAnsi" w:cstheme="minorHAnsi"/>
          <w:color w:val="auto"/>
        </w:rPr>
        <w:t>to get access to the abdominal cavity, identify the white fat pad that surrounds the ovary and retract the ovary with dissection forceps</w:t>
      </w:r>
      <w:r w:rsidRPr="009071A5">
        <w:rPr>
          <w:rFonts w:asciiTheme="minorHAnsi" w:hAnsiTheme="minorHAnsi" w:cstheme="minorHAnsi"/>
          <w:color w:val="auto"/>
        </w:rPr>
        <w:t>.</w:t>
      </w:r>
    </w:p>
    <w:p w14:paraId="44C0F80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9F8EA55" w14:textId="77777777" w:rsidR="00112D19"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6</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Tie a knot around the oviduct</w:t>
      </w:r>
      <w:r w:rsidR="00112D19" w:rsidRPr="009071A5">
        <w:rPr>
          <w:rFonts w:asciiTheme="minorHAnsi" w:hAnsiTheme="minorHAnsi" w:cstheme="minorHAnsi"/>
          <w:color w:val="auto"/>
        </w:rPr>
        <w:t xml:space="preserve"> with absorbable suture and tighten it to ensure appropriate hemostasi</w:t>
      </w:r>
      <w:r w:rsidR="00BE72B4" w:rsidRPr="009071A5">
        <w:rPr>
          <w:rFonts w:asciiTheme="minorHAnsi" w:hAnsiTheme="minorHAnsi" w:cstheme="minorHAnsi"/>
          <w:color w:val="auto"/>
        </w:rPr>
        <w:t>s</w:t>
      </w:r>
      <w:r w:rsidR="00112D19" w:rsidRPr="009071A5">
        <w:rPr>
          <w:rFonts w:asciiTheme="minorHAnsi" w:hAnsiTheme="minorHAnsi" w:cstheme="minorHAnsi"/>
          <w:color w:val="auto"/>
        </w:rPr>
        <w:t xml:space="preserve"> before </w:t>
      </w:r>
      <w:r w:rsidR="00FF7957" w:rsidRPr="009071A5">
        <w:rPr>
          <w:rFonts w:asciiTheme="minorHAnsi" w:hAnsiTheme="minorHAnsi" w:cstheme="minorHAnsi"/>
          <w:color w:val="auto"/>
        </w:rPr>
        <w:t>excising the ovary</w:t>
      </w:r>
      <w:r w:rsidR="00112D19" w:rsidRPr="009071A5">
        <w:rPr>
          <w:rFonts w:asciiTheme="minorHAnsi" w:hAnsiTheme="minorHAnsi" w:cstheme="minorHAnsi"/>
          <w:color w:val="auto"/>
        </w:rPr>
        <w:t xml:space="preserve">. </w:t>
      </w:r>
    </w:p>
    <w:p w14:paraId="1D42900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D9C2B85"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7</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Close the muscular layer</w:t>
      </w:r>
      <w:r w:rsidRPr="009071A5">
        <w:rPr>
          <w:rFonts w:asciiTheme="minorHAnsi" w:hAnsiTheme="minorHAnsi" w:cstheme="minorHAnsi"/>
          <w:color w:val="auto"/>
        </w:rPr>
        <w:t xml:space="preserve"> with 6-0 absorbable suture, </w:t>
      </w:r>
      <w:r w:rsidR="00E14874">
        <w:rPr>
          <w:rFonts w:asciiTheme="minorHAnsi" w:hAnsiTheme="minorHAnsi" w:cstheme="minorHAnsi"/>
          <w:color w:val="auto"/>
        </w:rPr>
        <w:t xml:space="preserve">and </w:t>
      </w:r>
      <w:r w:rsidR="00FF7957" w:rsidRPr="009071A5">
        <w:rPr>
          <w:rFonts w:asciiTheme="minorHAnsi" w:hAnsiTheme="minorHAnsi" w:cstheme="minorHAnsi"/>
          <w:color w:val="auto"/>
        </w:rPr>
        <w:t>then close the skin</w:t>
      </w:r>
      <w:r w:rsidRPr="009071A5">
        <w:rPr>
          <w:rFonts w:asciiTheme="minorHAnsi" w:hAnsiTheme="minorHAnsi" w:cstheme="minorHAnsi"/>
          <w:color w:val="auto"/>
        </w:rPr>
        <w:t xml:space="preserve"> with 6-0 non-absorbable suture. </w:t>
      </w:r>
      <w:r w:rsidR="00FF7957" w:rsidRPr="009071A5">
        <w:rPr>
          <w:rFonts w:asciiTheme="minorHAnsi" w:hAnsiTheme="minorHAnsi" w:cstheme="minorHAnsi"/>
          <w:color w:val="auto"/>
        </w:rPr>
        <w:t>Clean the area</w:t>
      </w:r>
      <w:r w:rsidRPr="009071A5">
        <w:rPr>
          <w:rFonts w:asciiTheme="minorHAnsi" w:hAnsiTheme="minorHAnsi" w:cstheme="minorHAnsi"/>
          <w:color w:val="auto"/>
        </w:rPr>
        <w:t xml:space="preserve"> again with antiseptic solution.</w:t>
      </w:r>
    </w:p>
    <w:p w14:paraId="0B3E520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0DD9FAC"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8</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Repeat the procedure to remove the contra lateral ovary</w:t>
      </w:r>
      <w:r w:rsidRPr="009071A5">
        <w:rPr>
          <w:rFonts w:asciiTheme="minorHAnsi" w:hAnsiTheme="minorHAnsi" w:cstheme="minorHAnsi"/>
          <w:color w:val="auto"/>
        </w:rPr>
        <w:t>.</w:t>
      </w:r>
    </w:p>
    <w:p w14:paraId="01436E1E"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12E42647" w14:textId="05B756C0"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 xml:space="preserve">3.2) </w:t>
      </w:r>
      <w:r w:rsidR="00785466" w:rsidRPr="009071A5">
        <w:rPr>
          <w:rFonts w:asciiTheme="minorHAnsi" w:hAnsiTheme="minorHAnsi" w:cstheme="minorHAnsi"/>
          <w:b/>
          <w:color w:val="auto"/>
        </w:rPr>
        <w:tab/>
      </w:r>
      <w:r w:rsidRPr="009071A5">
        <w:rPr>
          <w:rFonts w:asciiTheme="minorHAnsi" w:hAnsiTheme="minorHAnsi" w:cstheme="minorHAnsi"/>
          <w:b/>
          <w:color w:val="auto"/>
        </w:rPr>
        <w:t>Estradiol pellet implant</w:t>
      </w:r>
    </w:p>
    <w:p w14:paraId="559D402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CB396D1" w14:textId="6587C742" w:rsidR="00520F9F" w:rsidRPr="009071A5" w:rsidRDefault="003710FA"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Note: </w:t>
      </w:r>
      <w:r w:rsidR="00535CF8" w:rsidRPr="009071A5">
        <w:rPr>
          <w:rFonts w:asciiTheme="minorHAnsi" w:hAnsiTheme="minorHAnsi" w:cstheme="minorHAnsi"/>
          <w:color w:val="auto"/>
        </w:rPr>
        <w:t>T</w:t>
      </w:r>
      <w:r w:rsidRPr="009071A5">
        <w:rPr>
          <w:rFonts w:asciiTheme="minorHAnsi" w:hAnsiTheme="minorHAnsi" w:cstheme="minorHAnsi"/>
          <w:color w:val="auto"/>
        </w:rPr>
        <w:t xml:space="preserve">ake </w:t>
      </w:r>
      <w:r w:rsidR="00DC00F9">
        <w:rPr>
          <w:rFonts w:asciiTheme="minorHAnsi" w:hAnsiTheme="minorHAnsi" w:cstheme="minorHAnsi"/>
          <w:color w:val="auto"/>
        </w:rPr>
        <w:t>care</w:t>
      </w:r>
      <w:r w:rsidR="00DC00F9" w:rsidRPr="009071A5">
        <w:rPr>
          <w:rFonts w:asciiTheme="minorHAnsi" w:hAnsiTheme="minorHAnsi" w:cstheme="minorHAnsi"/>
          <w:color w:val="auto"/>
        </w:rPr>
        <w:t xml:space="preserve"> </w:t>
      </w:r>
      <w:r w:rsidRPr="009071A5">
        <w:rPr>
          <w:rFonts w:asciiTheme="minorHAnsi" w:hAnsiTheme="minorHAnsi" w:cstheme="minorHAnsi"/>
          <w:color w:val="auto"/>
        </w:rPr>
        <w:t xml:space="preserve">that the animal is </w:t>
      </w:r>
      <w:r w:rsidR="00CD4913" w:rsidRPr="009071A5">
        <w:rPr>
          <w:rFonts w:asciiTheme="minorHAnsi" w:hAnsiTheme="minorHAnsi" w:cstheme="minorHAnsi"/>
          <w:color w:val="auto"/>
        </w:rPr>
        <w:t>anesthetized</w:t>
      </w:r>
      <w:r w:rsidRPr="009071A5">
        <w:rPr>
          <w:rFonts w:asciiTheme="minorHAnsi" w:hAnsiTheme="minorHAnsi" w:cstheme="minorHAnsi"/>
          <w:color w:val="auto"/>
        </w:rPr>
        <w:t xml:space="preserve"> during</w:t>
      </w:r>
      <w:r w:rsidR="000B17E4">
        <w:rPr>
          <w:rFonts w:asciiTheme="minorHAnsi" w:hAnsiTheme="minorHAnsi" w:cstheme="minorHAnsi"/>
          <w:color w:val="auto"/>
        </w:rPr>
        <w:t xml:space="preserve"> the</w:t>
      </w:r>
      <w:r w:rsidRPr="009071A5">
        <w:rPr>
          <w:rFonts w:asciiTheme="minorHAnsi" w:hAnsiTheme="minorHAnsi" w:cstheme="minorHAnsi"/>
          <w:color w:val="auto"/>
        </w:rPr>
        <w:t xml:space="preserve"> </w:t>
      </w:r>
      <w:r w:rsidR="00CD4913" w:rsidRPr="009071A5">
        <w:rPr>
          <w:rFonts w:asciiTheme="minorHAnsi" w:hAnsiTheme="minorHAnsi" w:cstheme="minorHAnsi"/>
          <w:color w:val="auto"/>
        </w:rPr>
        <w:t xml:space="preserve">oophorectomy </w:t>
      </w:r>
      <w:r w:rsidR="00FF7957" w:rsidRPr="009071A5">
        <w:rPr>
          <w:rFonts w:asciiTheme="minorHAnsi" w:hAnsiTheme="minorHAnsi" w:cstheme="minorHAnsi"/>
          <w:color w:val="auto"/>
        </w:rPr>
        <w:t xml:space="preserve">surgery to place </w:t>
      </w:r>
      <w:r w:rsidR="00FF7957" w:rsidRPr="009071A5">
        <w:rPr>
          <w:rFonts w:asciiTheme="minorHAnsi" w:hAnsiTheme="minorHAnsi" w:cstheme="minorHAnsi"/>
          <w:color w:val="auto"/>
        </w:rPr>
        <w:lastRenderedPageBreak/>
        <w:t xml:space="preserve">pellets at that point. </w:t>
      </w:r>
    </w:p>
    <w:p w14:paraId="60AD7BF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A7A44E4" w14:textId="24F42212"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3.2.1)</w:t>
      </w:r>
      <w:r w:rsidRPr="009071A5">
        <w:rPr>
          <w:rFonts w:asciiTheme="minorHAnsi" w:hAnsiTheme="minorHAnsi" w:cstheme="minorHAnsi"/>
          <w:color w:val="auto"/>
        </w:rPr>
        <w:tab/>
        <w:t xml:space="preserve">Immediately after </w:t>
      </w:r>
      <w:r w:rsidR="00EB700B">
        <w:rPr>
          <w:rFonts w:asciiTheme="minorHAnsi" w:hAnsiTheme="minorHAnsi" w:cstheme="minorHAnsi"/>
          <w:color w:val="auto"/>
        </w:rPr>
        <w:t xml:space="preserve">the completion of the </w:t>
      </w:r>
      <w:r w:rsidRPr="009071A5">
        <w:rPr>
          <w:rFonts w:asciiTheme="minorHAnsi" w:hAnsiTheme="minorHAnsi" w:cstheme="minorHAnsi"/>
          <w:color w:val="auto"/>
        </w:rPr>
        <w:t xml:space="preserve">oophorectomy procedure, clean </w:t>
      </w:r>
      <w:r w:rsidR="000B17E4">
        <w:rPr>
          <w:rFonts w:asciiTheme="minorHAnsi" w:hAnsiTheme="minorHAnsi" w:cstheme="minorHAnsi"/>
          <w:color w:val="auto"/>
        </w:rPr>
        <w:t xml:space="preserve">the skin </w:t>
      </w:r>
      <w:r w:rsidRPr="009071A5">
        <w:rPr>
          <w:rFonts w:asciiTheme="minorHAnsi" w:hAnsiTheme="minorHAnsi" w:cstheme="minorHAnsi"/>
          <w:color w:val="auto"/>
        </w:rPr>
        <w:t>with antiseptic solution surrounding the neck and make a transverse subcutaneous</w:t>
      </w:r>
      <w:r w:rsidR="00384959" w:rsidRPr="009071A5">
        <w:rPr>
          <w:rFonts w:asciiTheme="minorHAnsi" w:hAnsiTheme="minorHAnsi" w:cstheme="minorHAnsi"/>
          <w:color w:val="auto"/>
        </w:rPr>
        <w:t xml:space="preserve"> small (0</w:t>
      </w:r>
      <w:r w:rsidR="003037E7" w:rsidRPr="009071A5">
        <w:rPr>
          <w:rFonts w:asciiTheme="minorHAnsi" w:hAnsiTheme="minorHAnsi" w:cstheme="minorHAnsi"/>
          <w:color w:val="auto"/>
        </w:rPr>
        <w:t>.</w:t>
      </w:r>
      <w:r w:rsidR="00384959" w:rsidRPr="009071A5">
        <w:rPr>
          <w:rFonts w:asciiTheme="minorHAnsi" w:hAnsiTheme="minorHAnsi" w:cstheme="minorHAnsi"/>
          <w:color w:val="auto"/>
        </w:rPr>
        <w:t xml:space="preserve">5 cm) </w:t>
      </w:r>
      <w:r w:rsidRPr="009071A5">
        <w:rPr>
          <w:rFonts w:asciiTheme="minorHAnsi" w:hAnsiTheme="minorHAnsi" w:cstheme="minorHAnsi"/>
          <w:color w:val="auto"/>
        </w:rPr>
        <w:t>incision with sharp scissors</w:t>
      </w:r>
      <w:r w:rsidR="005604D4" w:rsidRPr="009071A5">
        <w:rPr>
          <w:rFonts w:asciiTheme="minorHAnsi" w:hAnsiTheme="minorHAnsi" w:cstheme="minorHAnsi"/>
          <w:color w:val="auto"/>
        </w:rPr>
        <w:t xml:space="preserve"> in the nape.</w:t>
      </w:r>
    </w:p>
    <w:p w14:paraId="3FB1D092"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39B40B1"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3.2.2)</w:t>
      </w:r>
      <w:r w:rsidRPr="009071A5">
        <w:rPr>
          <w:rFonts w:asciiTheme="minorHAnsi" w:hAnsiTheme="minorHAnsi" w:cstheme="minorHAnsi"/>
          <w:color w:val="auto"/>
        </w:rPr>
        <w:tab/>
      </w:r>
      <w:r w:rsidR="00FF7957" w:rsidRPr="009071A5">
        <w:rPr>
          <w:rFonts w:asciiTheme="minorHAnsi" w:hAnsiTheme="minorHAnsi" w:cstheme="minorHAnsi"/>
          <w:color w:val="auto"/>
        </w:rPr>
        <w:t>Use the scissors to dissect the skin from the muscle</w:t>
      </w:r>
      <w:r w:rsidR="00EB700B">
        <w:rPr>
          <w:rFonts w:asciiTheme="minorHAnsi" w:hAnsiTheme="minorHAnsi" w:cstheme="minorHAnsi"/>
          <w:color w:val="auto"/>
        </w:rPr>
        <w:t>,</w:t>
      </w:r>
      <w:r w:rsidR="00FF7957" w:rsidRPr="009071A5">
        <w:rPr>
          <w:rFonts w:asciiTheme="minorHAnsi" w:hAnsiTheme="minorHAnsi" w:cstheme="minorHAnsi"/>
          <w:color w:val="auto"/>
        </w:rPr>
        <w:t xml:space="preserve"> making a pocket</w:t>
      </w:r>
      <w:r w:rsidR="00D83EF8" w:rsidRPr="009071A5">
        <w:rPr>
          <w:rFonts w:asciiTheme="minorHAnsi" w:hAnsiTheme="minorHAnsi" w:cstheme="minorHAnsi"/>
          <w:color w:val="auto"/>
        </w:rPr>
        <w:t xml:space="preserve"> large enough to allow placing the pellets</w:t>
      </w:r>
      <w:r w:rsidRPr="009071A5">
        <w:rPr>
          <w:rFonts w:asciiTheme="minorHAnsi" w:hAnsiTheme="minorHAnsi" w:cstheme="minorHAnsi"/>
          <w:color w:val="auto"/>
        </w:rPr>
        <w:t>.</w:t>
      </w:r>
    </w:p>
    <w:p w14:paraId="160D7D00"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E813368" w14:textId="1D8D4404"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3.2.3)</w:t>
      </w:r>
      <w:r w:rsidRPr="009071A5">
        <w:rPr>
          <w:rFonts w:asciiTheme="minorHAnsi" w:hAnsiTheme="minorHAnsi" w:cstheme="minorHAnsi"/>
          <w:color w:val="auto"/>
        </w:rPr>
        <w:tab/>
      </w:r>
      <w:r w:rsidR="00EB700B">
        <w:rPr>
          <w:rFonts w:asciiTheme="minorHAnsi" w:hAnsiTheme="minorHAnsi" w:cstheme="minorHAnsi"/>
          <w:color w:val="auto"/>
        </w:rPr>
        <w:t>I</w:t>
      </w:r>
      <w:r w:rsidR="00FF7957" w:rsidRPr="009071A5">
        <w:rPr>
          <w:rFonts w:asciiTheme="minorHAnsi" w:hAnsiTheme="minorHAnsi" w:cstheme="minorHAnsi"/>
          <w:color w:val="auto"/>
        </w:rPr>
        <w:t>nsert the pellet</w:t>
      </w:r>
      <w:r w:rsidRPr="009071A5">
        <w:rPr>
          <w:rFonts w:asciiTheme="minorHAnsi" w:hAnsiTheme="minorHAnsi" w:cstheme="minorHAnsi"/>
          <w:color w:val="auto"/>
        </w:rPr>
        <w:t xml:space="preserve"> containing 18 mg of 17β-E</w:t>
      </w:r>
      <w:r w:rsidR="00FF7957" w:rsidRPr="009071A5">
        <w:rPr>
          <w:rFonts w:asciiTheme="minorHAnsi" w:hAnsiTheme="minorHAnsi" w:cstheme="minorHAnsi"/>
          <w:color w:val="auto"/>
          <w:vertAlign w:val="subscript"/>
        </w:rPr>
        <w:t>2</w:t>
      </w:r>
      <w:r w:rsidRPr="009071A5">
        <w:rPr>
          <w:rFonts w:asciiTheme="minorHAnsi" w:hAnsiTheme="minorHAnsi" w:cstheme="minorHAnsi"/>
          <w:color w:val="auto"/>
        </w:rPr>
        <w:t xml:space="preserve"> </w:t>
      </w:r>
      <w:r w:rsidR="00FF7957" w:rsidRPr="009071A5">
        <w:rPr>
          <w:rFonts w:asciiTheme="minorHAnsi" w:hAnsiTheme="minorHAnsi" w:cstheme="minorHAnsi"/>
          <w:color w:val="auto"/>
        </w:rPr>
        <w:t>and suture the skin</w:t>
      </w:r>
      <w:r w:rsidRPr="009071A5">
        <w:rPr>
          <w:rFonts w:asciiTheme="minorHAnsi" w:hAnsiTheme="minorHAnsi" w:cstheme="minorHAnsi"/>
          <w:color w:val="auto"/>
        </w:rPr>
        <w:t xml:space="preserve"> with </w:t>
      </w:r>
      <w:r w:rsidR="00EB700B">
        <w:rPr>
          <w:rFonts w:asciiTheme="minorHAnsi" w:hAnsiTheme="minorHAnsi" w:cstheme="minorHAnsi"/>
          <w:color w:val="auto"/>
        </w:rPr>
        <w:t xml:space="preserve">a </w:t>
      </w:r>
      <w:r w:rsidRPr="009071A5">
        <w:rPr>
          <w:rFonts w:asciiTheme="minorHAnsi" w:hAnsiTheme="minorHAnsi" w:cstheme="minorHAnsi"/>
          <w:color w:val="auto"/>
        </w:rPr>
        <w:t xml:space="preserve">6-0 non-absorbable suture. </w:t>
      </w:r>
      <w:r w:rsidR="00FF7957" w:rsidRPr="009071A5">
        <w:rPr>
          <w:rFonts w:asciiTheme="minorHAnsi" w:hAnsiTheme="minorHAnsi" w:cstheme="minorHAnsi"/>
          <w:color w:val="auto"/>
        </w:rPr>
        <w:t>Clean the area</w:t>
      </w:r>
      <w:r w:rsidRPr="009071A5">
        <w:rPr>
          <w:rFonts w:asciiTheme="minorHAnsi" w:hAnsiTheme="minorHAnsi" w:cstheme="minorHAnsi"/>
          <w:color w:val="auto"/>
        </w:rPr>
        <w:t xml:space="preserve"> again with antiseptic solution.</w:t>
      </w:r>
    </w:p>
    <w:p w14:paraId="5D9DDE6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C6A8D36"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3.2.4)</w:t>
      </w:r>
      <w:r w:rsidRPr="009071A5">
        <w:rPr>
          <w:rFonts w:asciiTheme="minorHAnsi" w:hAnsiTheme="minorHAnsi" w:cstheme="minorHAnsi"/>
          <w:color w:val="auto"/>
        </w:rPr>
        <w:tab/>
      </w:r>
      <w:r w:rsidR="00FF7957" w:rsidRPr="009071A5">
        <w:rPr>
          <w:rFonts w:asciiTheme="minorHAnsi" w:hAnsiTheme="minorHAnsi" w:cstheme="minorHAnsi"/>
          <w:color w:val="auto"/>
        </w:rPr>
        <w:t>Place the animal in the recovery zone and administer</w:t>
      </w:r>
      <w:r w:rsidRPr="009071A5">
        <w:rPr>
          <w:rFonts w:asciiTheme="minorHAnsi" w:hAnsiTheme="minorHAnsi" w:cstheme="minorHAnsi"/>
          <w:color w:val="auto"/>
        </w:rPr>
        <w:t xml:space="preserve"> an optimal </w:t>
      </w:r>
      <w:r w:rsidR="00384959" w:rsidRPr="009071A5">
        <w:rPr>
          <w:rFonts w:asciiTheme="minorHAnsi" w:hAnsiTheme="minorHAnsi" w:cstheme="minorHAnsi"/>
          <w:color w:val="auto"/>
        </w:rPr>
        <w:t xml:space="preserve">dose of </w:t>
      </w:r>
      <w:r w:rsidRPr="009071A5">
        <w:rPr>
          <w:rFonts w:asciiTheme="minorHAnsi" w:hAnsiTheme="minorHAnsi" w:cstheme="minorHAnsi"/>
          <w:color w:val="auto"/>
        </w:rPr>
        <w:t xml:space="preserve">long-lasting </w:t>
      </w:r>
      <w:r w:rsidR="00FF7957" w:rsidRPr="009071A5">
        <w:rPr>
          <w:rFonts w:asciiTheme="minorHAnsi" w:hAnsiTheme="minorHAnsi" w:cstheme="minorHAnsi"/>
          <w:color w:val="auto"/>
        </w:rPr>
        <w:t>analgesia</w:t>
      </w:r>
      <w:r w:rsidR="00384959" w:rsidRPr="009071A5">
        <w:rPr>
          <w:rFonts w:asciiTheme="minorHAnsi" w:hAnsiTheme="minorHAnsi" w:cstheme="minorHAnsi"/>
          <w:color w:val="auto"/>
        </w:rPr>
        <w:t xml:space="preserve"> to ease the recovery period.</w:t>
      </w:r>
    </w:p>
    <w:p w14:paraId="6EB7F807"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22B31337" w14:textId="4F771BAD"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 xml:space="preserve">3.3) </w:t>
      </w:r>
      <w:r w:rsidR="00785466" w:rsidRPr="009071A5">
        <w:rPr>
          <w:rFonts w:asciiTheme="minorHAnsi" w:hAnsiTheme="minorHAnsi" w:cstheme="minorHAnsi"/>
          <w:b/>
          <w:color w:val="auto"/>
        </w:rPr>
        <w:tab/>
      </w:r>
      <w:r w:rsidR="00FF7957" w:rsidRPr="009071A5">
        <w:rPr>
          <w:rFonts w:asciiTheme="minorHAnsi" w:hAnsiTheme="minorHAnsi" w:cstheme="minorHAnsi"/>
          <w:b/>
          <w:color w:val="auto"/>
          <w:highlight w:val="yellow"/>
        </w:rPr>
        <w:t>Endometrial implant surgery</w:t>
      </w:r>
    </w:p>
    <w:p w14:paraId="4AF4E365" w14:textId="77777777" w:rsidR="00555374" w:rsidRPr="00BE2734" w:rsidRDefault="00555374" w:rsidP="00555374">
      <w:pPr>
        <w:pStyle w:val="NormalWeb"/>
        <w:spacing w:before="0" w:beforeAutospacing="0" w:after="0" w:afterAutospacing="0"/>
        <w:rPr>
          <w:rFonts w:asciiTheme="minorHAnsi" w:hAnsiTheme="minorHAnsi" w:cstheme="minorHAnsi"/>
          <w:color w:val="auto"/>
        </w:rPr>
      </w:pPr>
    </w:p>
    <w:p w14:paraId="2FC47F4C" w14:textId="77777777" w:rsidR="005604D4" w:rsidRPr="009071A5"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NOTE: Allow at least a period of seven days quarantine to allow full recovery of animals after oophorectomy before starting endometrial fragment implantation surgery. For optimal synchronization with labeling of tissue, collect the biopsy 2-3 days before implantation surgery so as to avoid long-term culture of explants</w:t>
      </w:r>
      <w:r w:rsidR="006A02BF" w:rsidRPr="009071A5">
        <w:rPr>
          <w:rFonts w:asciiTheme="minorHAnsi" w:hAnsiTheme="minorHAnsi" w:cstheme="minorHAnsi"/>
          <w:color w:val="auto"/>
        </w:rPr>
        <w:t>.</w:t>
      </w:r>
      <w:r w:rsidR="00032413" w:rsidRPr="009071A5">
        <w:rPr>
          <w:rFonts w:asciiTheme="minorHAnsi" w:hAnsiTheme="minorHAnsi" w:cstheme="minorHAnsi"/>
          <w:color w:val="auto"/>
        </w:rPr>
        <w:t xml:space="preserve"> </w:t>
      </w:r>
    </w:p>
    <w:p w14:paraId="205445C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5C059B7D" w14:textId="35B7A8B5" w:rsidR="005604D4" w:rsidRPr="009071A5" w:rsidRDefault="00CD4913"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3.3.1</w:t>
      </w:r>
      <w:r w:rsidR="005604D4" w:rsidRPr="009071A5">
        <w:rPr>
          <w:rFonts w:asciiTheme="minorHAnsi" w:hAnsiTheme="minorHAnsi" w:cstheme="minorHAnsi"/>
          <w:color w:val="auto"/>
        </w:rPr>
        <w:t>)</w:t>
      </w:r>
      <w:r w:rsidR="005604D4" w:rsidRPr="009071A5">
        <w:rPr>
          <w:rFonts w:asciiTheme="minorHAnsi" w:hAnsiTheme="minorHAnsi" w:cstheme="minorHAnsi"/>
          <w:color w:val="auto"/>
        </w:rPr>
        <w:tab/>
      </w:r>
      <w:r w:rsidR="00C70A3E" w:rsidRPr="009071A5">
        <w:rPr>
          <w:rFonts w:asciiTheme="minorHAnsi" w:hAnsiTheme="minorHAnsi" w:cstheme="minorHAnsi"/>
          <w:color w:val="auto"/>
        </w:rPr>
        <w:t xml:space="preserve">Get the surgical room </w:t>
      </w:r>
      <w:r w:rsidR="001F4E1A" w:rsidRPr="009071A5">
        <w:rPr>
          <w:rFonts w:asciiTheme="minorHAnsi" w:hAnsiTheme="minorHAnsi" w:cstheme="minorHAnsi"/>
          <w:color w:val="auto"/>
        </w:rPr>
        <w:t xml:space="preserve">in the </w:t>
      </w:r>
      <w:r w:rsidR="00EB700B">
        <w:rPr>
          <w:rFonts w:asciiTheme="minorHAnsi" w:hAnsiTheme="minorHAnsi" w:cstheme="minorHAnsi"/>
          <w:color w:val="auto"/>
        </w:rPr>
        <w:t>specific pathogen free</w:t>
      </w:r>
      <w:r w:rsidR="00EB700B" w:rsidRPr="009071A5">
        <w:rPr>
          <w:rFonts w:asciiTheme="minorHAnsi" w:hAnsiTheme="minorHAnsi" w:cstheme="minorHAnsi"/>
          <w:color w:val="auto"/>
        </w:rPr>
        <w:t xml:space="preserve"> </w:t>
      </w:r>
      <w:r w:rsidR="001F4E1A" w:rsidRPr="009071A5">
        <w:rPr>
          <w:rFonts w:asciiTheme="minorHAnsi" w:hAnsiTheme="minorHAnsi" w:cstheme="minorHAnsi"/>
          <w:color w:val="auto"/>
        </w:rPr>
        <w:t xml:space="preserve">zone </w:t>
      </w:r>
      <w:r w:rsidR="00C70A3E" w:rsidRPr="009071A5">
        <w:rPr>
          <w:rFonts w:asciiTheme="minorHAnsi" w:hAnsiTheme="minorHAnsi" w:cstheme="minorHAnsi"/>
          <w:color w:val="auto"/>
        </w:rPr>
        <w:t xml:space="preserve">ready in advance. </w:t>
      </w:r>
      <w:r w:rsidR="00EB700B">
        <w:rPr>
          <w:rFonts w:asciiTheme="minorHAnsi" w:hAnsiTheme="minorHAnsi" w:cstheme="minorHAnsi"/>
          <w:color w:val="auto"/>
        </w:rPr>
        <w:t>Prepare</w:t>
      </w:r>
      <w:r w:rsidR="005604D4" w:rsidRPr="009071A5">
        <w:rPr>
          <w:rFonts w:asciiTheme="minorHAnsi" w:hAnsiTheme="minorHAnsi" w:cstheme="minorHAnsi"/>
          <w:color w:val="auto"/>
        </w:rPr>
        <w:t xml:space="preserve"> the </w:t>
      </w:r>
      <w:r w:rsidR="001F4E1A" w:rsidRPr="009071A5">
        <w:rPr>
          <w:rFonts w:asciiTheme="minorHAnsi" w:hAnsiTheme="minorHAnsi" w:cstheme="minorHAnsi"/>
          <w:color w:val="auto"/>
        </w:rPr>
        <w:t xml:space="preserve">hood with all required surgical material, the </w:t>
      </w:r>
      <w:r w:rsidR="005604D4" w:rsidRPr="009071A5">
        <w:rPr>
          <w:rFonts w:asciiTheme="minorHAnsi" w:hAnsiTheme="minorHAnsi" w:cstheme="minorHAnsi"/>
          <w:color w:val="auto"/>
        </w:rPr>
        <w:t>anesthesia equipment</w:t>
      </w:r>
      <w:r w:rsidR="00C70A3E" w:rsidRPr="009071A5">
        <w:rPr>
          <w:rFonts w:asciiTheme="minorHAnsi" w:hAnsiTheme="minorHAnsi" w:cstheme="minorHAnsi"/>
          <w:color w:val="auto"/>
        </w:rPr>
        <w:t xml:space="preserve"> and t</w:t>
      </w:r>
      <w:r w:rsidR="005604D4" w:rsidRPr="009071A5">
        <w:rPr>
          <w:rFonts w:asciiTheme="minorHAnsi" w:hAnsiTheme="minorHAnsi" w:cstheme="minorHAnsi"/>
          <w:color w:val="auto"/>
        </w:rPr>
        <w:t>he post-surgical recovery zone</w:t>
      </w:r>
      <w:r w:rsidR="00C70A3E" w:rsidRPr="009071A5">
        <w:rPr>
          <w:rFonts w:asciiTheme="minorHAnsi" w:hAnsiTheme="minorHAnsi" w:cstheme="minorHAnsi"/>
          <w:color w:val="auto"/>
        </w:rPr>
        <w:t xml:space="preserve"> also</w:t>
      </w:r>
      <w:r w:rsidR="005604D4" w:rsidRPr="009071A5">
        <w:rPr>
          <w:rFonts w:asciiTheme="minorHAnsi" w:hAnsiTheme="minorHAnsi" w:cstheme="minorHAnsi"/>
          <w:color w:val="auto"/>
        </w:rPr>
        <w:t>.</w:t>
      </w:r>
    </w:p>
    <w:p w14:paraId="5E2AED1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FD66DAA" w14:textId="77777777" w:rsidR="005604D4" w:rsidRPr="00E73F97" w:rsidRDefault="00C70A3E" w:rsidP="00555374">
      <w:pPr>
        <w:pStyle w:val="NormalWeb"/>
        <w:spacing w:before="0" w:beforeAutospacing="0" w:after="0" w:afterAutospacing="0"/>
        <w:rPr>
          <w:rFonts w:asciiTheme="minorHAnsi" w:hAnsiTheme="minorHAnsi" w:cstheme="minorHAnsi"/>
          <w:color w:val="auto"/>
        </w:rPr>
      </w:pPr>
      <w:r w:rsidRPr="006836F4">
        <w:rPr>
          <w:rFonts w:asciiTheme="minorHAnsi" w:hAnsiTheme="minorHAnsi" w:cstheme="minorHAnsi"/>
          <w:color w:val="auto"/>
        </w:rPr>
        <w:t>3.3.2</w:t>
      </w:r>
      <w:r w:rsidR="005604D4" w:rsidRPr="006836F4">
        <w:rPr>
          <w:rFonts w:asciiTheme="minorHAnsi" w:hAnsiTheme="minorHAnsi" w:cstheme="minorHAnsi"/>
          <w:color w:val="auto"/>
        </w:rPr>
        <w:t>)</w:t>
      </w:r>
      <w:r w:rsidR="005604D4" w:rsidRPr="006836F4">
        <w:rPr>
          <w:rFonts w:asciiTheme="minorHAnsi" w:hAnsiTheme="minorHAnsi" w:cstheme="minorHAnsi"/>
          <w:color w:val="auto"/>
        </w:rPr>
        <w:tab/>
      </w:r>
      <w:r w:rsidR="00FF7957" w:rsidRPr="00E73F97">
        <w:rPr>
          <w:rFonts w:asciiTheme="minorHAnsi" w:hAnsiTheme="minorHAnsi" w:cstheme="minorHAnsi"/>
          <w:color w:val="auto"/>
        </w:rPr>
        <w:t xml:space="preserve">Bring the animals to the room, </w:t>
      </w:r>
      <w:r w:rsidR="001F4E1A" w:rsidRPr="00E73F97">
        <w:rPr>
          <w:rFonts w:asciiTheme="minorHAnsi" w:hAnsiTheme="minorHAnsi" w:cstheme="minorHAnsi"/>
          <w:color w:val="auto"/>
        </w:rPr>
        <w:t>p</w:t>
      </w:r>
      <w:r w:rsidR="005604D4" w:rsidRPr="00E73F97">
        <w:rPr>
          <w:rFonts w:asciiTheme="minorHAnsi" w:hAnsiTheme="minorHAnsi" w:cstheme="minorHAnsi"/>
          <w:color w:val="auto"/>
        </w:rPr>
        <w:t xml:space="preserve">erform a subcutaneous injection of </w:t>
      </w:r>
      <w:r w:rsidRPr="00E73F97">
        <w:rPr>
          <w:rFonts w:asciiTheme="minorHAnsi" w:hAnsiTheme="minorHAnsi" w:cstheme="minorHAnsi"/>
          <w:color w:val="auto"/>
        </w:rPr>
        <w:t xml:space="preserve">a </w:t>
      </w:r>
      <w:r w:rsidR="005604D4" w:rsidRPr="00E73F97">
        <w:rPr>
          <w:rFonts w:asciiTheme="minorHAnsi" w:hAnsiTheme="minorHAnsi" w:cstheme="minorHAnsi"/>
          <w:color w:val="auto"/>
        </w:rPr>
        <w:t>morphine derivative</w:t>
      </w:r>
      <w:r w:rsidR="00FF7957" w:rsidRPr="00E73F97">
        <w:rPr>
          <w:rFonts w:asciiTheme="minorHAnsi" w:hAnsiTheme="minorHAnsi" w:cstheme="minorHAnsi"/>
          <w:color w:val="auto"/>
        </w:rPr>
        <w:t xml:space="preserve"> at a dose of 5 (mg/kg) </w:t>
      </w:r>
      <w:r w:rsidR="001375FE" w:rsidRPr="00E73F97">
        <w:rPr>
          <w:rFonts w:asciiTheme="minorHAnsi" w:hAnsiTheme="minorHAnsi" w:cstheme="minorHAnsi"/>
          <w:color w:val="auto"/>
        </w:rPr>
        <w:t>in each mouse</w:t>
      </w:r>
      <w:r w:rsidR="00FF7957" w:rsidRPr="00E73F97">
        <w:rPr>
          <w:rFonts w:asciiTheme="minorHAnsi" w:hAnsiTheme="minorHAnsi" w:cstheme="minorHAnsi"/>
          <w:color w:val="auto"/>
        </w:rPr>
        <w:t>. Let the mice rest for 30 min after injection so analgesics effects of drug can be manifested.</w:t>
      </w:r>
    </w:p>
    <w:p w14:paraId="5039D239" w14:textId="77777777" w:rsidR="00555374" w:rsidRPr="00E73F97" w:rsidRDefault="00555374" w:rsidP="00555374">
      <w:pPr>
        <w:pStyle w:val="NormalWeb"/>
        <w:spacing w:before="0" w:beforeAutospacing="0" w:after="0" w:afterAutospacing="0"/>
        <w:rPr>
          <w:rFonts w:asciiTheme="minorHAnsi" w:hAnsiTheme="minorHAnsi" w:cstheme="minorHAnsi"/>
          <w:color w:val="auto"/>
        </w:rPr>
      </w:pPr>
    </w:p>
    <w:p w14:paraId="5542A8C7" w14:textId="61D008A2" w:rsidR="005604D4" w:rsidRPr="009071A5" w:rsidRDefault="00FF7957" w:rsidP="00555374">
      <w:pPr>
        <w:pStyle w:val="NormalWeb"/>
        <w:spacing w:before="0" w:beforeAutospacing="0" w:after="0" w:afterAutospacing="0"/>
        <w:rPr>
          <w:rFonts w:asciiTheme="minorHAnsi" w:hAnsiTheme="minorHAnsi" w:cstheme="minorHAnsi"/>
          <w:color w:val="auto"/>
        </w:rPr>
      </w:pPr>
      <w:r w:rsidRPr="00E73F97">
        <w:rPr>
          <w:rFonts w:asciiTheme="minorHAnsi" w:hAnsiTheme="minorHAnsi" w:cstheme="minorHAnsi"/>
          <w:color w:val="auto"/>
        </w:rPr>
        <w:t>3.3.3)</w:t>
      </w:r>
      <w:r w:rsidRPr="00E73F97">
        <w:rPr>
          <w:rFonts w:asciiTheme="minorHAnsi" w:hAnsiTheme="minorHAnsi" w:cstheme="minorHAnsi"/>
          <w:color w:val="auto"/>
        </w:rPr>
        <w:tab/>
      </w:r>
      <w:r w:rsidR="00C70A3E" w:rsidRPr="00E73F97">
        <w:rPr>
          <w:rFonts w:asciiTheme="minorHAnsi" w:hAnsiTheme="minorHAnsi" w:cstheme="minorHAnsi"/>
          <w:color w:val="auto"/>
        </w:rPr>
        <w:t>Connect the inhalation anesthesia equipment</w:t>
      </w:r>
      <w:r w:rsidRPr="00E73F97">
        <w:rPr>
          <w:rFonts w:asciiTheme="minorHAnsi" w:hAnsiTheme="minorHAnsi" w:cstheme="minorHAnsi"/>
          <w:color w:val="auto"/>
        </w:rPr>
        <w:t xml:space="preserve"> and let oxygen and isoflurane (2% mg/kg) flow for a few </w:t>
      </w:r>
      <w:r w:rsidR="00784710" w:rsidRPr="00E73F97">
        <w:rPr>
          <w:rFonts w:asciiTheme="minorHAnsi" w:hAnsiTheme="minorHAnsi" w:cstheme="minorHAnsi"/>
          <w:color w:val="auto"/>
        </w:rPr>
        <w:t>min</w:t>
      </w:r>
      <w:r w:rsidRPr="00E73F97">
        <w:rPr>
          <w:rFonts w:asciiTheme="minorHAnsi" w:hAnsiTheme="minorHAnsi" w:cstheme="minorHAnsi"/>
          <w:color w:val="auto"/>
        </w:rPr>
        <w:t xml:space="preserve"> into a sealed anesthesia chamber</w:t>
      </w:r>
      <w:r w:rsidR="006A02BF" w:rsidRPr="006836F4">
        <w:rPr>
          <w:rFonts w:asciiTheme="minorHAnsi" w:hAnsiTheme="minorHAnsi" w:cstheme="minorHAnsi"/>
          <w:color w:val="auto"/>
        </w:rPr>
        <w:t>.</w:t>
      </w:r>
    </w:p>
    <w:p w14:paraId="7951AC7C"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D531B37" w14:textId="04E829BD" w:rsidR="001F4E1A" w:rsidRPr="009071A5" w:rsidRDefault="001F4E1A"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3.3.4) </w:t>
      </w:r>
      <w:r w:rsidR="006A02BF" w:rsidRPr="009071A5">
        <w:rPr>
          <w:rFonts w:asciiTheme="minorHAnsi" w:hAnsiTheme="minorHAnsi" w:cstheme="minorHAnsi"/>
          <w:color w:val="auto"/>
        </w:rPr>
        <w:tab/>
      </w:r>
      <w:proofErr w:type="gramStart"/>
      <w:r w:rsidR="00FF7957" w:rsidRPr="009071A5">
        <w:rPr>
          <w:rFonts w:asciiTheme="minorHAnsi" w:hAnsiTheme="minorHAnsi" w:cstheme="minorHAnsi"/>
          <w:color w:val="auto"/>
          <w:highlight w:val="yellow"/>
        </w:rPr>
        <w:t>Before</w:t>
      </w:r>
      <w:proofErr w:type="gramEnd"/>
      <w:r w:rsidR="00FF7957" w:rsidRPr="009071A5">
        <w:rPr>
          <w:rFonts w:asciiTheme="minorHAnsi" w:hAnsiTheme="minorHAnsi" w:cstheme="minorHAnsi"/>
          <w:color w:val="auto"/>
          <w:highlight w:val="yellow"/>
        </w:rPr>
        <w:t xml:space="preserve"> starting surgery, </w:t>
      </w:r>
      <w:r w:rsidR="00EB700B">
        <w:rPr>
          <w:rFonts w:asciiTheme="minorHAnsi" w:hAnsiTheme="minorHAnsi" w:cstheme="minorHAnsi"/>
          <w:color w:val="auto"/>
          <w:highlight w:val="yellow"/>
        </w:rPr>
        <w:t>move</w:t>
      </w:r>
      <w:r w:rsidR="00EB700B" w:rsidRPr="009071A5">
        <w:rPr>
          <w:rFonts w:asciiTheme="minorHAnsi" w:hAnsiTheme="minorHAnsi" w:cstheme="minorHAnsi"/>
          <w:color w:val="auto"/>
          <w:highlight w:val="yellow"/>
        </w:rPr>
        <w:t xml:space="preserve"> </w:t>
      </w:r>
      <w:r w:rsidR="00FF7957" w:rsidRPr="009071A5">
        <w:rPr>
          <w:rFonts w:asciiTheme="minorHAnsi" w:hAnsiTheme="minorHAnsi" w:cstheme="minorHAnsi"/>
          <w:color w:val="auto"/>
          <w:highlight w:val="yellow"/>
        </w:rPr>
        <w:t xml:space="preserve">the </w:t>
      </w:r>
      <w:r w:rsidRPr="009071A5">
        <w:rPr>
          <w:rFonts w:asciiTheme="minorHAnsi" w:hAnsiTheme="minorHAnsi" w:cstheme="minorHAnsi"/>
          <w:color w:val="auto"/>
          <w:highlight w:val="yellow"/>
        </w:rPr>
        <w:t>plate containing fluorescently labeled fragments</w:t>
      </w:r>
      <w:r w:rsidR="00FF7957" w:rsidRPr="009071A5">
        <w:rPr>
          <w:rFonts w:asciiTheme="minorHAnsi" w:hAnsiTheme="minorHAnsi" w:cstheme="minorHAnsi"/>
          <w:color w:val="auto"/>
          <w:highlight w:val="yellow"/>
        </w:rPr>
        <w:t xml:space="preserve"> (from step 2.10) </w:t>
      </w:r>
      <w:r w:rsidR="006A02BF" w:rsidRPr="009071A5">
        <w:rPr>
          <w:rFonts w:asciiTheme="minorHAnsi" w:hAnsiTheme="minorHAnsi" w:cstheme="minorHAnsi"/>
          <w:color w:val="auto"/>
          <w:highlight w:val="yellow"/>
        </w:rPr>
        <w:t>into the hood</w:t>
      </w:r>
      <w:r w:rsidR="00FF7957" w:rsidRPr="009071A5">
        <w:rPr>
          <w:rFonts w:asciiTheme="minorHAnsi" w:hAnsiTheme="minorHAnsi" w:cstheme="minorHAnsi"/>
          <w:color w:val="auto"/>
          <w:highlight w:val="yellow"/>
        </w:rPr>
        <w:t xml:space="preserve">, </w:t>
      </w:r>
      <w:r w:rsidR="006A02BF" w:rsidRPr="009071A5">
        <w:rPr>
          <w:rFonts w:asciiTheme="minorHAnsi" w:hAnsiTheme="minorHAnsi" w:cstheme="minorHAnsi"/>
          <w:color w:val="auto"/>
          <w:highlight w:val="yellow"/>
        </w:rPr>
        <w:t>unseal it and</w:t>
      </w:r>
      <w:r w:rsidRPr="009071A5">
        <w:rPr>
          <w:rFonts w:asciiTheme="minorHAnsi" w:hAnsiTheme="minorHAnsi" w:cstheme="minorHAnsi"/>
          <w:color w:val="auto"/>
          <w:highlight w:val="yellow"/>
        </w:rPr>
        <w:t xml:space="preserve"> pour the fragments into a Petri dish</w:t>
      </w:r>
      <w:r w:rsidR="00FF7957" w:rsidRPr="009071A5">
        <w:rPr>
          <w:rFonts w:asciiTheme="minorHAnsi" w:hAnsiTheme="minorHAnsi" w:cstheme="minorHAnsi"/>
          <w:color w:val="auto"/>
          <w:highlight w:val="yellow"/>
        </w:rPr>
        <w:t xml:space="preserve"> for easier handling</w:t>
      </w:r>
      <w:r w:rsidR="006A02BF" w:rsidRPr="009071A5">
        <w:rPr>
          <w:rFonts w:asciiTheme="minorHAnsi" w:hAnsiTheme="minorHAnsi" w:cstheme="minorHAnsi"/>
          <w:color w:val="auto"/>
        </w:rPr>
        <w:t>.</w:t>
      </w:r>
    </w:p>
    <w:p w14:paraId="0847E4BA"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91E5B95" w14:textId="5995E6F0" w:rsidR="00C70A3E" w:rsidRPr="008366D9" w:rsidRDefault="001F4E1A"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3.3.5</w:t>
      </w:r>
      <w:r w:rsidR="00C70A3E" w:rsidRPr="009071A5">
        <w:rPr>
          <w:rFonts w:asciiTheme="minorHAnsi" w:hAnsiTheme="minorHAnsi" w:cstheme="minorHAnsi"/>
          <w:color w:val="auto"/>
        </w:rPr>
        <w:t>)</w:t>
      </w:r>
      <w:r w:rsidR="006A02BF" w:rsidRPr="009071A5">
        <w:rPr>
          <w:rFonts w:asciiTheme="minorHAnsi" w:hAnsiTheme="minorHAnsi" w:cstheme="minorHAnsi"/>
          <w:color w:val="auto"/>
        </w:rPr>
        <w:tab/>
      </w:r>
      <w:r w:rsidR="00C70A3E" w:rsidRPr="00424D3C">
        <w:rPr>
          <w:rFonts w:asciiTheme="minorHAnsi" w:hAnsiTheme="minorHAnsi" w:cstheme="minorHAnsi"/>
          <w:color w:val="auto"/>
        </w:rPr>
        <w:t xml:space="preserve">Introduce the animal into the </w:t>
      </w:r>
      <w:r w:rsidR="006A02BF" w:rsidRPr="00D65B51">
        <w:rPr>
          <w:rFonts w:asciiTheme="minorHAnsi" w:hAnsiTheme="minorHAnsi" w:cstheme="minorHAnsi"/>
          <w:color w:val="auto"/>
        </w:rPr>
        <w:t>isoflu</w:t>
      </w:r>
      <w:r w:rsidR="00C70A3E" w:rsidRPr="00D65B51">
        <w:rPr>
          <w:rFonts w:asciiTheme="minorHAnsi" w:hAnsiTheme="minorHAnsi" w:cstheme="minorHAnsi"/>
          <w:color w:val="auto"/>
        </w:rPr>
        <w:t>rane anesthesia chamber</w:t>
      </w:r>
      <w:r w:rsidR="00FF7957" w:rsidRPr="00D65B51">
        <w:rPr>
          <w:rFonts w:asciiTheme="minorHAnsi" w:hAnsiTheme="minorHAnsi" w:cstheme="minorHAnsi"/>
          <w:color w:val="auto"/>
        </w:rPr>
        <w:t xml:space="preserve">. Wait for 3-5 </w:t>
      </w:r>
      <w:r w:rsidR="00784710" w:rsidRPr="00D65B51">
        <w:rPr>
          <w:rFonts w:asciiTheme="minorHAnsi" w:hAnsiTheme="minorHAnsi" w:cstheme="minorHAnsi"/>
          <w:color w:val="auto"/>
        </w:rPr>
        <w:t>min</w:t>
      </w:r>
      <w:r w:rsidR="00FF7957" w:rsidRPr="00D65B51">
        <w:rPr>
          <w:rFonts w:asciiTheme="minorHAnsi" w:hAnsiTheme="minorHAnsi" w:cstheme="minorHAnsi"/>
          <w:color w:val="auto"/>
        </w:rPr>
        <w:t xml:space="preserve"> and </w:t>
      </w:r>
      <w:r w:rsidR="00C70A3E" w:rsidRPr="00D65B51">
        <w:rPr>
          <w:rFonts w:asciiTheme="minorHAnsi" w:hAnsiTheme="minorHAnsi" w:cstheme="minorHAnsi"/>
          <w:color w:val="auto"/>
        </w:rPr>
        <w:t>check that animals are fully anesthetized</w:t>
      </w:r>
      <w:r w:rsidR="00FF7957" w:rsidRPr="00D65B51">
        <w:rPr>
          <w:rFonts w:asciiTheme="minorHAnsi" w:hAnsiTheme="minorHAnsi" w:cstheme="minorHAnsi"/>
          <w:color w:val="auto"/>
        </w:rPr>
        <w:t xml:space="preserve"> by pressing one of its paws</w:t>
      </w:r>
      <w:r w:rsidR="00FF7957" w:rsidRPr="008366D9">
        <w:rPr>
          <w:rFonts w:asciiTheme="minorHAnsi" w:hAnsiTheme="minorHAnsi" w:cstheme="minorHAnsi"/>
          <w:color w:val="auto"/>
        </w:rPr>
        <w:t xml:space="preserve">. </w:t>
      </w:r>
      <w:r w:rsidR="00C70A3E" w:rsidRPr="008366D9">
        <w:rPr>
          <w:rFonts w:asciiTheme="minorHAnsi" w:hAnsiTheme="minorHAnsi" w:cstheme="minorHAnsi"/>
          <w:color w:val="auto"/>
        </w:rPr>
        <w:t>Transfer the animal to the surgery area</w:t>
      </w:r>
      <w:r w:rsidR="00FF7957" w:rsidRPr="008366D9">
        <w:rPr>
          <w:rFonts w:asciiTheme="minorHAnsi" w:hAnsiTheme="minorHAnsi" w:cstheme="minorHAnsi"/>
          <w:color w:val="auto"/>
        </w:rPr>
        <w:t xml:space="preserve"> and maintain anesthesia by placing a mask with continuous flow of isoflurane gas covering the respiratory airways.</w:t>
      </w:r>
    </w:p>
    <w:p w14:paraId="2CAC3CD2"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66A60806" w14:textId="5B2B45E2"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3.3.5)</w:t>
      </w:r>
      <w:r w:rsidRPr="009071A5">
        <w:rPr>
          <w:rFonts w:asciiTheme="minorHAnsi" w:hAnsiTheme="minorHAnsi" w:cstheme="minorHAnsi"/>
          <w:color w:val="auto"/>
          <w:highlight w:val="yellow"/>
        </w:rPr>
        <w:tab/>
      </w:r>
      <w:r w:rsidR="0039436F" w:rsidRPr="009071A5">
        <w:rPr>
          <w:rFonts w:asciiTheme="minorHAnsi" w:hAnsiTheme="minorHAnsi" w:cstheme="minorHAnsi"/>
          <w:color w:val="auto"/>
          <w:highlight w:val="yellow"/>
        </w:rPr>
        <w:t xml:space="preserve">Place the </w:t>
      </w:r>
      <w:r w:rsidR="00D65B51">
        <w:rPr>
          <w:rFonts w:asciiTheme="minorHAnsi" w:hAnsiTheme="minorHAnsi" w:cstheme="minorHAnsi"/>
          <w:color w:val="auto"/>
          <w:highlight w:val="yellow"/>
        </w:rPr>
        <w:t xml:space="preserve">anesthetized </w:t>
      </w:r>
      <w:r w:rsidR="0039436F" w:rsidRPr="009071A5">
        <w:rPr>
          <w:rFonts w:asciiTheme="minorHAnsi" w:hAnsiTheme="minorHAnsi" w:cstheme="minorHAnsi"/>
          <w:color w:val="auto"/>
          <w:highlight w:val="yellow"/>
        </w:rPr>
        <w:t>animal face up</w:t>
      </w:r>
      <w:r w:rsidR="00EB700B">
        <w:rPr>
          <w:rFonts w:asciiTheme="minorHAnsi" w:hAnsiTheme="minorHAnsi" w:cstheme="minorHAnsi"/>
          <w:color w:val="auto"/>
          <w:highlight w:val="yellow"/>
        </w:rPr>
        <w:t>. D</w:t>
      </w:r>
      <w:r w:rsidR="005604D4" w:rsidRPr="009071A5">
        <w:rPr>
          <w:rFonts w:asciiTheme="minorHAnsi" w:hAnsiTheme="minorHAnsi" w:cstheme="minorHAnsi"/>
          <w:color w:val="auto"/>
          <w:highlight w:val="yellow"/>
        </w:rPr>
        <w:t>isinfect</w:t>
      </w:r>
      <w:r w:rsidR="0039436F"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the </w:t>
      </w:r>
      <w:r w:rsidR="0039436F" w:rsidRPr="009071A5">
        <w:rPr>
          <w:rFonts w:asciiTheme="minorHAnsi" w:hAnsiTheme="minorHAnsi" w:cstheme="minorHAnsi"/>
          <w:color w:val="auto"/>
          <w:highlight w:val="yellow"/>
        </w:rPr>
        <w:t xml:space="preserve">ventral </w:t>
      </w:r>
      <w:r w:rsidR="005604D4" w:rsidRPr="009071A5">
        <w:rPr>
          <w:rFonts w:asciiTheme="minorHAnsi" w:hAnsiTheme="minorHAnsi" w:cstheme="minorHAnsi"/>
          <w:color w:val="auto"/>
          <w:highlight w:val="yellow"/>
        </w:rPr>
        <w:t>area</w:t>
      </w:r>
      <w:r w:rsidR="00EB700B">
        <w:rPr>
          <w:rFonts w:asciiTheme="minorHAnsi" w:hAnsiTheme="minorHAnsi" w:cstheme="minorHAnsi"/>
          <w:color w:val="auto"/>
          <w:highlight w:val="yellow"/>
        </w:rPr>
        <w:t>. P</w:t>
      </w:r>
      <w:r w:rsidR="005604D4" w:rsidRPr="009071A5">
        <w:rPr>
          <w:rFonts w:asciiTheme="minorHAnsi" w:hAnsiTheme="minorHAnsi" w:cstheme="minorHAnsi"/>
          <w:color w:val="auto"/>
          <w:highlight w:val="yellow"/>
        </w:rPr>
        <w:t xml:space="preserve">erform a longitudinal </w:t>
      </w:r>
      <w:r w:rsidR="00D65B51">
        <w:rPr>
          <w:rFonts w:asciiTheme="minorHAnsi" w:hAnsiTheme="minorHAnsi" w:cstheme="minorHAnsi"/>
          <w:color w:val="auto"/>
          <w:highlight w:val="yellow"/>
        </w:rPr>
        <w:t xml:space="preserve">1.5 cm </w:t>
      </w:r>
      <w:r w:rsidR="005604D4" w:rsidRPr="009071A5">
        <w:rPr>
          <w:rFonts w:asciiTheme="minorHAnsi" w:hAnsiTheme="minorHAnsi" w:cstheme="minorHAnsi"/>
          <w:color w:val="auto"/>
          <w:highlight w:val="yellow"/>
        </w:rPr>
        <w:t>incision in abdomen</w:t>
      </w:r>
      <w:r w:rsidRPr="009071A5">
        <w:rPr>
          <w:rFonts w:asciiTheme="minorHAnsi" w:hAnsiTheme="minorHAnsi" w:cstheme="minorHAnsi"/>
          <w:color w:val="auto"/>
          <w:highlight w:val="yellow"/>
        </w:rPr>
        <w:t xml:space="preserve"> with sharp </w:t>
      </w:r>
      <w:r w:rsidR="00EB700B" w:rsidRPr="009071A5">
        <w:rPr>
          <w:rFonts w:asciiTheme="minorHAnsi" w:hAnsiTheme="minorHAnsi" w:cstheme="minorHAnsi"/>
          <w:color w:val="auto"/>
          <w:highlight w:val="yellow"/>
        </w:rPr>
        <w:t>scissors and</w:t>
      </w:r>
      <w:r w:rsidR="00EB700B">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separate the skin from the muscle</w:t>
      </w:r>
      <w:r w:rsidR="00EB700B">
        <w:rPr>
          <w:rFonts w:asciiTheme="minorHAnsi" w:hAnsiTheme="minorHAnsi" w:cstheme="minorHAnsi"/>
          <w:color w:val="auto"/>
          <w:highlight w:val="yellow"/>
        </w:rPr>
        <w:t>. Then</w:t>
      </w:r>
      <w:proofErr w:type="gramStart"/>
      <w:r w:rsidR="00EB700B">
        <w:rPr>
          <w:rFonts w:asciiTheme="minorHAnsi" w:hAnsiTheme="minorHAnsi" w:cstheme="minorHAnsi"/>
          <w:color w:val="auto"/>
          <w:highlight w:val="yellow"/>
        </w:rPr>
        <w:t xml:space="preserve">, </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lastRenderedPageBreak/>
        <w:t>perform</w:t>
      </w:r>
      <w:proofErr w:type="gramEnd"/>
      <w:r w:rsidR="005604D4" w:rsidRPr="009071A5">
        <w:rPr>
          <w:rFonts w:asciiTheme="minorHAnsi" w:hAnsiTheme="minorHAnsi" w:cstheme="minorHAnsi"/>
          <w:color w:val="auto"/>
          <w:highlight w:val="yellow"/>
        </w:rPr>
        <w:t xml:space="preserve"> a</w:t>
      </w:r>
      <w:r w:rsidR="001F4E1A" w:rsidRPr="009071A5">
        <w:rPr>
          <w:rFonts w:asciiTheme="minorHAnsi" w:hAnsiTheme="minorHAnsi" w:cstheme="minorHAnsi"/>
          <w:color w:val="auto"/>
          <w:highlight w:val="yellow"/>
        </w:rPr>
        <w:t xml:space="preserve"> longitudinal </w:t>
      </w:r>
      <w:r w:rsidR="00D65B51">
        <w:rPr>
          <w:rFonts w:asciiTheme="minorHAnsi" w:hAnsiTheme="minorHAnsi" w:cstheme="minorHAnsi"/>
          <w:color w:val="auto"/>
          <w:highlight w:val="yellow"/>
        </w:rPr>
        <w:t xml:space="preserve">1.5 cm </w:t>
      </w:r>
      <w:r w:rsidR="001F4E1A" w:rsidRPr="009071A5">
        <w:rPr>
          <w:rFonts w:asciiTheme="minorHAnsi" w:hAnsiTheme="minorHAnsi" w:cstheme="minorHAnsi"/>
          <w:color w:val="auto"/>
          <w:highlight w:val="yellow"/>
        </w:rPr>
        <w:t>incision in the muscle to access the peritoneal cavity</w:t>
      </w:r>
      <w:r w:rsidRPr="009071A5">
        <w:rPr>
          <w:rFonts w:asciiTheme="minorHAnsi" w:hAnsiTheme="minorHAnsi" w:cstheme="minorHAnsi"/>
          <w:color w:val="auto"/>
          <w:highlight w:val="yellow"/>
        </w:rPr>
        <w:t>.</w:t>
      </w:r>
    </w:p>
    <w:p w14:paraId="0A8EAFD1"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1EFB8C0A"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3.3.6)</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 xml:space="preserve">Hold the </w:t>
      </w:r>
      <w:r w:rsidR="0039436F" w:rsidRPr="009071A5">
        <w:rPr>
          <w:rFonts w:asciiTheme="minorHAnsi" w:hAnsiTheme="minorHAnsi" w:cstheme="minorHAnsi"/>
          <w:color w:val="auto"/>
          <w:highlight w:val="yellow"/>
        </w:rPr>
        <w:t xml:space="preserve">left </w:t>
      </w:r>
      <w:r w:rsidR="005604D4" w:rsidRPr="009071A5">
        <w:rPr>
          <w:rFonts w:asciiTheme="minorHAnsi" w:hAnsiTheme="minorHAnsi" w:cstheme="minorHAnsi"/>
          <w:color w:val="auto"/>
          <w:highlight w:val="yellow"/>
        </w:rPr>
        <w:t xml:space="preserve">edge of </w:t>
      </w:r>
      <w:r w:rsidR="0039436F" w:rsidRPr="009071A5">
        <w:rPr>
          <w:rFonts w:asciiTheme="minorHAnsi" w:hAnsiTheme="minorHAnsi" w:cstheme="minorHAnsi"/>
          <w:color w:val="auto"/>
          <w:highlight w:val="yellow"/>
        </w:rPr>
        <w:t>the</w:t>
      </w:r>
      <w:r w:rsidR="001F4E1A"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abdomen muscular wall with </w:t>
      </w:r>
      <w:r w:rsidR="0039436F" w:rsidRPr="009071A5">
        <w:rPr>
          <w:rFonts w:asciiTheme="minorHAnsi" w:hAnsiTheme="minorHAnsi" w:cstheme="minorHAnsi"/>
          <w:color w:val="auto"/>
          <w:highlight w:val="yellow"/>
        </w:rPr>
        <w:t>mini-</w:t>
      </w:r>
      <w:r w:rsidR="005604D4" w:rsidRPr="009071A5">
        <w:rPr>
          <w:rFonts w:asciiTheme="minorHAnsi" w:hAnsiTheme="minorHAnsi" w:cstheme="minorHAnsi"/>
          <w:color w:val="auto"/>
          <w:highlight w:val="yellow"/>
        </w:rPr>
        <w:t xml:space="preserve">forceps and </w:t>
      </w:r>
      <w:r w:rsidR="006A02BF" w:rsidRPr="009071A5">
        <w:rPr>
          <w:rFonts w:asciiTheme="minorHAnsi" w:hAnsiTheme="minorHAnsi" w:cstheme="minorHAnsi"/>
          <w:color w:val="auto"/>
          <w:highlight w:val="yellow"/>
        </w:rPr>
        <w:t>fold it</w:t>
      </w:r>
      <w:r w:rsidRPr="009071A5">
        <w:rPr>
          <w:rFonts w:asciiTheme="minorHAnsi" w:hAnsiTheme="minorHAnsi" w:cstheme="minorHAnsi"/>
          <w:color w:val="auto"/>
          <w:highlight w:val="yellow"/>
        </w:rPr>
        <w:t xml:space="preserve"> trying to expose the inner face of the peritoneum on the outside.</w:t>
      </w:r>
    </w:p>
    <w:p w14:paraId="33382E6E"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D5A00CA" w14:textId="2624DA7A"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3.3.7)</w:t>
      </w:r>
      <w:r w:rsidR="00CF37E5" w:rsidRPr="009071A5">
        <w:rPr>
          <w:rFonts w:asciiTheme="minorHAnsi" w:hAnsiTheme="minorHAnsi" w:cstheme="minorHAnsi"/>
          <w:color w:val="auto"/>
          <w:highlight w:val="yellow"/>
        </w:rPr>
        <w:t xml:space="preserve"> Take an endometrial implant w</w:t>
      </w:r>
      <w:r w:rsidRPr="009071A5">
        <w:rPr>
          <w:rFonts w:asciiTheme="minorHAnsi" w:hAnsiTheme="minorHAnsi" w:cstheme="minorHAnsi"/>
          <w:color w:val="auto"/>
          <w:highlight w:val="yellow"/>
        </w:rPr>
        <w:t>ith mini tweezers</w:t>
      </w:r>
      <w:r w:rsidR="005604D4" w:rsidRPr="009071A5">
        <w:rPr>
          <w:rFonts w:asciiTheme="minorHAnsi" w:hAnsiTheme="minorHAnsi" w:cstheme="minorHAnsi"/>
          <w:color w:val="auto"/>
          <w:highlight w:val="yellow"/>
        </w:rPr>
        <w:t xml:space="preserve">, </w:t>
      </w:r>
      <w:r w:rsidR="0039436F" w:rsidRPr="009071A5">
        <w:rPr>
          <w:rFonts w:asciiTheme="minorHAnsi" w:hAnsiTheme="minorHAnsi" w:cstheme="minorHAnsi"/>
          <w:color w:val="auto"/>
          <w:highlight w:val="yellow"/>
        </w:rPr>
        <w:t>soak</w:t>
      </w:r>
      <w:r w:rsidR="001F4E1A" w:rsidRPr="009071A5">
        <w:rPr>
          <w:rFonts w:asciiTheme="minorHAnsi" w:hAnsiTheme="minorHAnsi" w:cstheme="minorHAnsi"/>
          <w:color w:val="auto"/>
          <w:highlight w:val="yellow"/>
        </w:rPr>
        <w:t xml:space="preserve"> it</w:t>
      </w:r>
      <w:r w:rsidR="005604D4" w:rsidRPr="009071A5">
        <w:rPr>
          <w:rFonts w:asciiTheme="minorHAnsi" w:hAnsiTheme="minorHAnsi" w:cstheme="minorHAnsi"/>
          <w:color w:val="auto"/>
          <w:highlight w:val="yellow"/>
        </w:rPr>
        <w:t xml:space="preserve"> briefly</w:t>
      </w:r>
      <w:r w:rsidR="00CF37E5"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in an n-butyl-ester cyanoacrylate adhesive</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and </w:t>
      </w:r>
      <w:r w:rsidR="00D65B51">
        <w:rPr>
          <w:rFonts w:asciiTheme="minorHAnsi" w:hAnsiTheme="minorHAnsi" w:cstheme="minorHAnsi"/>
          <w:color w:val="auto"/>
          <w:highlight w:val="yellow"/>
        </w:rPr>
        <w:t>place it to the</w:t>
      </w:r>
      <w:r w:rsidR="00D65B51" w:rsidRPr="00D65B51">
        <w:rPr>
          <w:rFonts w:asciiTheme="minorHAnsi" w:hAnsiTheme="minorHAnsi" w:cstheme="minorHAnsi"/>
          <w:color w:val="auto"/>
          <w:highlight w:val="yellow"/>
        </w:rPr>
        <w:t xml:space="preserve"> </w:t>
      </w:r>
      <w:r w:rsidR="00D65B51" w:rsidRPr="009071A5">
        <w:rPr>
          <w:rFonts w:asciiTheme="minorHAnsi" w:hAnsiTheme="minorHAnsi" w:cstheme="minorHAnsi"/>
          <w:color w:val="auto"/>
          <w:highlight w:val="yellow"/>
        </w:rPr>
        <w:t>peritoneum</w:t>
      </w:r>
      <w:r w:rsidR="00D65B51">
        <w:rPr>
          <w:rFonts w:asciiTheme="minorHAnsi" w:hAnsiTheme="minorHAnsi" w:cstheme="minorHAnsi"/>
          <w:color w:val="auto"/>
          <w:highlight w:val="yellow"/>
        </w:rPr>
        <w:t xml:space="preserve"> where it will get </w:t>
      </w:r>
      <w:r w:rsidR="001F4E1A" w:rsidRPr="009071A5">
        <w:rPr>
          <w:rFonts w:asciiTheme="minorHAnsi" w:hAnsiTheme="minorHAnsi" w:cstheme="minorHAnsi"/>
          <w:color w:val="auto"/>
          <w:highlight w:val="yellow"/>
        </w:rPr>
        <w:t>attac</w:t>
      </w:r>
      <w:r w:rsidR="0039436F" w:rsidRPr="009071A5">
        <w:rPr>
          <w:rFonts w:asciiTheme="minorHAnsi" w:hAnsiTheme="minorHAnsi" w:cstheme="minorHAnsi"/>
          <w:color w:val="auto"/>
          <w:highlight w:val="yellow"/>
        </w:rPr>
        <w:t>h</w:t>
      </w:r>
      <w:r w:rsidR="00D65B51">
        <w:rPr>
          <w:rFonts w:asciiTheme="minorHAnsi" w:hAnsiTheme="minorHAnsi" w:cstheme="minorHAnsi"/>
          <w:color w:val="auto"/>
          <w:highlight w:val="yellow"/>
        </w:rPr>
        <w:t>ed.</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Let </w:t>
      </w:r>
      <w:r w:rsidR="008366D9">
        <w:rPr>
          <w:rFonts w:asciiTheme="minorHAnsi" w:hAnsiTheme="minorHAnsi" w:cstheme="minorHAnsi"/>
          <w:color w:val="auto"/>
          <w:highlight w:val="yellow"/>
        </w:rPr>
        <w:t xml:space="preserve">it </w:t>
      </w:r>
      <w:r w:rsidR="005604D4" w:rsidRPr="009071A5">
        <w:rPr>
          <w:rFonts w:asciiTheme="minorHAnsi" w:hAnsiTheme="minorHAnsi" w:cstheme="minorHAnsi"/>
          <w:color w:val="auto"/>
          <w:highlight w:val="yellow"/>
        </w:rPr>
        <w:t xml:space="preserve">dry </w:t>
      </w:r>
      <w:r w:rsidR="008366D9">
        <w:rPr>
          <w:rFonts w:asciiTheme="minorHAnsi" w:hAnsiTheme="minorHAnsi" w:cstheme="minorHAnsi"/>
          <w:color w:val="auto"/>
          <w:highlight w:val="yellow"/>
        </w:rPr>
        <w:t xml:space="preserve">for </w:t>
      </w:r>
      <w:r w:rsidR="005604D4" w:rsidRPr="009071A5">
        <w:rPr>
          <w:rFonts w:asciiTheme="minorHAnsi" w:hAnsiTheme="minorHAnsi" w:cstheme="minorHAnsi"/>
          <w:color w:val="auto"/>
          <w:highlight w:val="yellow"/>
        </w:rPr>
        <w:t>a few seconds</w:t>
      </w:r>
      <w:r w:rsidRPr="009071A5">
        <w:rPr>
          <w:rFonts w:asciiTheme="minorHAnsi" w:hAnsiTheme="minorHAnsi" w:cstheme="minorHAnsi"/>
          <w:color w:val="auto"/>
          <w:highlight w:val="yellow"/>
        </w:rPr>
        <w:t xml:space="preserve">. </w:t>
      </w:r>
      <w:r w:rsidR="0039436F" w:rsidRPr="009071A5">
        <w:rPr>
          <w:rFonts w:asciiTheme="minorHAnsi" w:hAnsiTheme="minorHAnsi" w:cstheme="minorHAnsi"/>
          <w:color w:val="auto"/>
          <w:highlight w:val="yellow"/>
        </w:rPr>
        <w:t>Repeat steps</w:t>
      </w:r>
      <w:r w:rsidRPr="009071A5">
        <w:rPr>
          <w:rFonts w:asciiTheme="minorHAnsi" w:hAnsiTheme="minorHAnsi" w:cstheme="minorHAnsi"/>
          <w:color w:val="auto"/>
          <w:highlight w:val="yellow"/>
        </w:rPr>
        <w:t xml:space="preserve"> 3.3.6 and 3.3.7 to place an implant </w:t>
      </w:r>
      <w:r w:rsidR="0039436F" w:rsidRPr="009071A5">
        <w:rPr>
          <w:rFonts w:asciiTheme="minorHAnsi" w:hAnsiTheme="minorHAnsi" w:cstheme="minorHAnsi"/>
          <w:color w:val="auto"/>
          <w:highlight w:val="yellow"/>
        </w:rPr>
        <w:t>on the contralateral</w:t>
      </w:r>
      <w:r w:rsidRPr="009071A5">
        <w:rPr>
          <w:rFonts w:asciiTheme="minorHAnsi" w:hAnsiTheme="minorHAnsi" w:cstheme="minorHAnsi"/>
          <w:color w:val="auto"/>
          <w:highlight w:val="yellow"/>
        </w:rPr>
        <w:t xml:space="preserve"> </w:t>
      </w:r>
      <w:r w:rsidR="0039436F" w:rsidRPr="009071A5">
        <w:rPr>
          <w:rFonts w:asciiTheme="minorHAnsi" w:hAnsiTheme="minorHAnsi" w:cstheme="minorHAnsi"/>
          <w:color w:val="auto"/>
          <w:highlight w:val="yellow"/>
        </w:rPr>
        <w:t>side of the perito</w:t>
      </w:r>
      <w:r w:rsidR="001F1A3F" w:rsidRPr="009071A5">
        <w:rPr>
          <w:rFonts w:asciiTheme="minorHAnsi" w:hAnsiTheme="minorHAnsi" w:cstheme="minorHAnsi"/>
          <w:color w:val="auto"/>
          <w:highlight w:val="yellow"/>
        </w:rPr>
        <w:t>neum</w:t>
      </w:r>
      <w:r w:rsidRPr="009071A5">
        <w:rPr>
          <w:rFonts w:asciiTheme="minorHAnsi" w:hAnsiTheme="minorHAnsi" w:cstheme="minorHAnsi"/>
          <w:color w:val="auto"/>
          <w:highlight w:val="yellow"/>
        </w:rPr>
        <w:t>.</w:t>
      </w:r>
    </w:p>
    <w:p w14:paraId="50DCFC28"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48C25BE7" w14:textId="6EDE38F5"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w:t>
      </w:r>
      <w:r w:rsidR="00EB700B">
        <w:rPr>
          <w:rFonts w:asciiTheme="minorHAnsi" w:hAnsiTheme="minorHAnsi" w:cstheme="minorHAnsi"/>
          <w:color w:val="auto"/>
          <w:highlight w:val="yellow"/>
        </w:rPr>
        <w:t>8</w:t>
      </w:r>
      <w:r w:rsidRPr="009071A5">
        <w:rPr>
          <w:rFonts w:asciiTheme="minorHAnsi" w:hAnsiTheme="minorHAnsi" w:cstheme="minorHAnsi"/>
          <w:color w:val="auto"/>
          <w:highlight w:val="yellow"/>
        </w:rPr>
        <w:t>)</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Close the muscular layer</w:t>
      </w:r>
      <w:r w:rsidRPr="009071A5">
        <w:rPr>
          <w:rFonts w:asciiTheme="minorHAnsi" w:hAnsiTheme="minorHAnsi" w:cstheme="minorHAnsi"/>
          <w:color w:val="auto"/>
          <w:highlight w:val="yellow"/>
        </w:rPr>
        <w:t xml:space="preserve"> with </w:t>
      </w:r>
      <w:r w:rsidR="00EB700B">
        <w:rPr>
          <w:rFonts w:asciiTheme="minorHAnsi" w:hAnsiTheme="minorHAnsi" w:cstheme="minorHAnsi"/>
          <w:color w:val="auto"/>
          <w:highlight w:val="yellow"/>
        </w:rPr>
        <w:t xml:space="preserve">an </w:t>
      </w:r>
      <w:r w:rsidRPr="009071A5">
        <w:rPr>
          <w:rFonts w:asciiTheme="minorHAnsi" w:hAnsiTheme="minorHAnsi" w:cstheme="minorHAnsi"/>
          <w:color w:val="auto"/>
          <w:highlight w:val="yellow"/>
        </w:rPr>
        <w:t xml:space="preserve">absorbable </w:t>
      </w:r>
      <w:r w:rsidR="008744CE">
        <w:rPr>
          <w:rFonts w:asciiTheme="minorHAnsi" w:hAnsiTheme="minorHAnsi" w:cstheme="minorHAnsi"/>
          <w:color w:val="auto"/>
          <w:highlight w:val="yellow"/>
        </w:rPr>
        <w:t xml:space="preserve">6-0 </w:t>
      </w:r>
      <w:r w:rsidRPr="009071A5">
        <w:rPr>
          <w:rFonts w:asciiTheme="minorHAnsi" w:hAnsiTheme="minorHAnsi" w:cstheme="minorHAnsi"/>
          <w:color w:val="auto"/>
          <w:highlight w:val="yellow"/>
        </w:rPr>
        <w:t xml:space="preserve">suture, </w:t>
      </w:r>
      <w:r w:rsidR="00EB700B">
        <w:rPr>
          <w:rFonts w:asciiTheme="minorHAnsi" w:hAnsiTheme="minorHAnsi" w:cstheme="minorHAnsi"/>
          <w:color w:val="auto"/>
          <w:highlight w:val="yellow"/>
        </w:rPr>
        <w:t xml:space="preserve">and </w:t>
      </w:r>
      <w:r w:rsidRPr="009071A5">
        <w:rPr>
          <w:rFonts w:asciiTheme="minorHAnsi" w:hAnsiTheme="minorHAnsi" w:cstheme="minorHAnsi"/>
          <w:color w:val="auto"/>
          <w:highlight w:val="yellow"/>
        </w:rPr>
        <w:t xml:space="preserve">then </w:t>
      </w:r>
      <w:r w:rsidR="005604D4" w:rsidRPr="009071A5">
        <w:rPr>
          <w:rFonts w:asciiTheme="minorHAnsi" w:hAnsiTheme="minorHAnsi" w:cstheme="minorHAnsi"/>
          <w:color w:val="auto"/>
          <w:highlight w:val="yellow"/>
        </w:rPr>
        <w:t>close the skin</w:t>
      </w:r>
      <w:r w:rsidRPr="009071A5">
        <w:rPr>
          <w:rFonts w:asciiTheme="minorHAnsi" w:hAnsiTheme="minorHAnsi" w:cstheme="minorHAnsi"/>
          <w:color w:val="auto"/>
          <w:highlight w:val="yellow"/>
        </w:rPr>
        <w:t xml:space="preserve"> with </w:t>
      </w:r>
      <w:r w:rsidR="00EB700B">
        <w:rPr>
          <w:rFonts w:asciiTheme="minorHAnsi" w:hAnsiTheme="minorHAnsi" w:cstheme="minorHAnsi"/>
          <w:color w:val="auto"/>
          <w:highlight w:val="yellow"/>
        </w:rPr>
        <w:t xml:space="preserve">a </w:t>
      </w:r>
      <w:r w:rsidRPr="009071A5">
        <w:rPr>
          <w:rFonts w:asciiTheme="minorHAnsi" w:hAnsiTheme="minorHAnsi" w:cstheme="minorHAnsi"/>
          <w:color w:val="auto"/>
          <w:highlight w:val="yellow"/>
        </w:rPr>
        <w:t xml:space="preserve">non-absorbable </w:t>
      </w:r>
      <w:r w:rsidR="008744CE">
        <w:rPr>
          <w:rFonts w:asciiTheme="minorHAnsi" w:hAnsiTheme="minorHAnsi" w:cstheme="minorHAnsi"/>
          <w:color w:val="auto"/>
          <w:highlight w:val="yellow"/>
        </w:rPr>
        <w:t xml:space="preserve">6-0 </w:t>
      </w:r>
      <w:r w:rsidRPr="009071A5">
        <w:rPr>
          <w:rFonts w:asciiTheme="minorHAnsi" w:hAnsiTheme="minorHAnsi" w:cstheme="minorHAnsi"/>
          <w:color w:val="auto"/>
          <w:highlight w:val="yellow"/>
        </w:rPr>
        <w:t xml:space="preserve">suture. </w:t>
      </w:r>
      <w:r w:rsidR="005604D4" w:rsidRPr="009071A5">
        <w:rPr>
          <w:rFonts w:asciiTheme="minorHAnsi" w:hAnsiTheme="minorHAnsi" w:cstheme="minorHAnsi"/>
          <w:color w:val="auto"/>
          <w:highlight w:val="yellow"/>
        </w:rPr>
        <w:t>Clean the area</w:t>
      </w:r>
      <w:r w:rsidRPr="009071A5">
        <w:rPr>
          <w:rFonts w:asciiTheme="minorHAnsi" w:hAnsiTheme="minorHAnsi" w:cstheme="minorHAnsi"/>
          <w:color w:val="auto"/>
          <w:highlight w:val="yellow"/>
        </w:rPr>
        <w:t xml:space="preserve"> again with antiseptic solution.</w:t>
      </w:r>
    </w:p>
    <w:p w14:paraId="634C90CC"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B5BC0D3" w14:textId="5E3C0983"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highlight w:val="yellow"/>
        </w:rPr>
        <w:t>3.3.</w:t>
      </w:r>
      <w:r w:rsidR="00EB700B">
        <w:rPr>
          <w:rFonts w:asciiTheme="minorHAnsi" w:hAnsiTheme="minorHAnsi" w:cstheme="minorHAnsi"/>
          <w:color w:val="auto"/>
          <w:highlight w:val="yellow"/>
        </w:rPr>
        <w:t>9</w:t>
      </w:r>
      <w:r w:rsidRPr="009071A5">
        <w:rPr>
          <w:rFonts w:asciiTheme="minorHAnsi" w:hAnsiTheme="minorHAnsi" w:cstheme="minorHAnsi"/>
          <w:color w:val="auto"/>
          <w:highlight w:val="yellow"/>
        </w:rPr>
        <w:t>)</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Place the animal in the recovery zone and administer</w:t>
      </w:r>
      <w:r w:rsidRPr="009071A5">
        <w:rPr>
          <w:rFonts w:asciiTheme="minorHAnsi" w:hAnsiTheme="minorHAnsi" w:cstheme="minorHAnsi"/>
          <w:color w:val="auto"/>
          <w:highlight w:val="yellow"/>
        </w:rPr>
        <w:t xml:space="preserve"> an optimal dose of long-lasting </w:t>
      </w:r>
      <w:r w:rsidR="005604D4" w:rsidRPr="009071A5">
        <w:rPr>
          <w:rFonts w:asciiTheme="minorHAnsi" w:hAnsiTheme="minorHAnsi" w:cstheme="minorHAnsi"/>
          <w:color w:val="auto"/>
          <w:highlight w:val="yellow"/>
        </w:rPr>
        <w:t>analgesia</w:t>
      </w:r>
      <w:r w:rsidRPr="009071A5">
        <w:rPr>
          <w:rFonts w:asciiTheme="minorHAnsi" w:hAnsiTheme="minorHAnsi" w:cstheme="minorHAnsi"/>
          <w:color w:val="auto"/>
          <w:highlight w:val="yellow"/>
        </w:rPr>
        <w:t>.</w:t>
      </w:r>
      <w:r w:rsidR="00383594" w:rsidRPr="009071A5">
        <w:rPr>
          <w:rFonts w:asciiTheme="minorHAnsi" w:hAnsiTheme="minorHAnsi" w:cstheme="minorHAnsi"/>
          <w:color w:val="auto"/>
        </w:rPr>
        <w:t xml:space="preserve"> </w:t>
      </w:r>
    </w:p>
    <w:p w14:paraId="5A01028B"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73CB688F" w14:textId="4045BFD4"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4)</w:t>
      </w:r>
      <w:r w:rsidRPr="009071A5">
        <w:rPr>
          <w:rFonts w:asciiTheme="minorHAnsi" w:hAnsiTheme="minorHAnsi" w:cstheme="minorHAnsi"/>
          <w:b/>
          <w:color w:val="auto"/>
        </w:rPr>
        <w:tab/>
      </w:r>
      <w:r w:rsidR="00FF7957" w:rsidRPr="00E73F97">
        <w:rPr>
          <w:rFonts w:asciiTheme="minorHAnsi" w:hAnsiTheme="minorHAnsi" w:cstheme="minorHAnsi"/>
          <w:b/>
          <w:i/>
          <w:color w:val="auto"/>
          <w:highlight w:val="yellow"/>
        </w:rPr>
        <w:t>In Vivo</w:t>
      </w:r>
      <w:r w:rsidR="00FF7957" w:rsidRPr="009071A5">
        <w:rPr>
          <w:rFonts w:asciiTheme="minorHAnsi" w:hAnsiTheme="minorHAnsi" w:cstheme="minorHAnsi"/>
          <w:b/>
          <w:color w:val="auto"/>
          <w:highlight w:val="yellow"/>
        </w:rPr>
        <w:t xml:space="preserve"> Fluorescent Imaging with an </w:t>
      </w:r>
      <w:r w:rsidR="00535CF8" w:rsidRPr="00E73F97">
        <w:rPr>
          <w:rFonts w:asciiTheme="minorHAnsi" w:hAnsiTheme="minorHAnsi" w:cstheme="minorHAnsi"/>
          <w:b/>
          <w:i/>
          <w:color w:val="auto"/>
          <w:highlight w:val="yellow"/>
        </w:rPr>
        <w:t>i</w:t>
      </w:r>
      <w:r w:rsidR="00535CF8" w:rsidRPr="006836F4">
        <w:rPr>
          <w:rFonts w:asciiTheme="minorHAnsi" w:hAnsiTheme="minorHAnsi" w:cstheme="minorHAnsi"/>
          <w:b/>
          <w:i/>
          <w:color w:val="auto"/>
          <w:highlight w:val="yellow"/>
        </w:rPr>
        <w:t>n</w:t>
      </w:r>
      <w:r w:rsidR="00EB700B">
        <w:rPr>
          <w:rFonts w:asciiTheme="minorHAnsi" w:hAnsiTheme="minorHAnsi" w:cstheme="minorHAnsi"/>
          <w:b/>
          <w:i/>
          <w:color w:val="auto"/>
          <w:highlight w:val="yellow"/>
        </w:rPr>
        <w:t xml:space="preserve"> </w:t>
      </w:r>
      <w:r w:rsidR="00535CF8" w:rsidRPr="009071A5">
        <w:rPr>
          <w:rFonts w:asciiTheme="minorHAnsi" w:hAnsiTheme="minorHAnsi" w:cstheme="minorHAnsi"/>
          <w:b/>
          <w:i/>
          <w:color w:val="auto"/>
          <w:highlight w:val="yellow"/>
        </w:rPr>
        <w:t>v</w:t>
      </w:r>
      <w:r w:rsidR="00FF7957" w:rsidRPr="009071A5">
        <w:rPr>
          <w:rFonts w:asciiTheme="minorHAnsi" w:hAnsiTheme="minorHAnsi" w:cstheme="minorHAnsi"/>
          <w:b/>
          <w:i/>
          <w:color w:val="auto"/>
          <w:highlight w:val="yellow"/>
        </w:rPr>
        <w:t>ivo</w:t>
      </w:r>
      <w:r w:rsidR="00FF7957" w:rsidRPr="009071A5">
        <w:rPr>
          <w:rFonts w:asciiTheme="minorHAnsi" w:hAnsiTheme="minorHAnsi" w:cstheme="minorHAnsi"/>
          <w:b/>
          <w:color w:val="auto"/>
          <w:highlight w:val="yellow"/>
        </w:rPr>
        <w:t xml:space="preserve"> imaging system</w:t>
      </w:r>
    </w:p>
    <w:p w14:paraId="3D8E3425"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37345C3" w14:textId="11888A1E" w:rsidR="005604D4" w:rsidRPr="009071A5" w:rsidRDefault="001F1A3F"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 </w:t>
      </w:r>
      <w:r w:rsidR="005604D4" w:rsidRPr="000D354F">
        <w:rPr>
          <w:rFonts w:asciiTheme="minorHAnsi" w:hAnsiTheme="minorHAnsi" w:cstheme="minorHAnsi"/>
          <w:color w:val="auto"/>
          <w:highlight w:val="yellow"/>
        </w:rPr>
        <w:t>4.1)</w:t>
      </w:r>
      <w:r w:rsidR="005604D4" w:rsidRPr="000D354F">
        <w:rPr>
          <w:rFonts w:asciiTheme="minorHAnsi" w:hAnsiTheme="minorHAnsi" w:cstheme="minorHAnsi"/>
          <w:color w:val="auto"/>
          <w:highlight w:val="yellow"/>
        </w:rPr>
        <w:tab/>
        <w:t>Turn on the</w:t>
      </w:r>
      <w:r w:rsidR="00535CF8" w:rsidRPr="000D354F">
        <w:rPr>
          <w:rFonts w:asciiTheme="minorHAnsi" w:hAnsiTheme="minorHAnsi" w:cstheme="minorHAnsi"/>
          <w:color w:val="auto"/>
          <w:highlight w:val="yellow"/>
        </w:rPr>
        <w:t xml:space="preserve"> </w:t>
      </w:r>
      <w:r w:rsidR="00FF7957" w:rsidRPr="000D354F">
        <w:rPr>
          <w:rFonts w:asciiTheme="minorHAnsi" w:hAnsiTheme="minorHAnsi" w:cstheme="minorHAnsi"/>
          <w:i/>
          <w:color w:val="auto"/>
          <w:highlight w:val="yellow"/>
        </w:rPr>
        <w:t>in</w:t>
      </w:r>
      <w:r w:rsidR="00EB700B">
        <w:rPr>
          <w:rFonts w:asciiTheme="minorHAnsi" w:hAnsiTheme="minorHAnsi" w:cstheme="minorHAnsi"/>
          <w:i/>
          <w:color w:val="auto"/>
          <w:highlight w:val="yellow"/>
        </w:rPr>
        <w:t xml:space="preserve"> </w:t>
      </w:r>
      <w:r w:rsidR="00FF7957" w:rsidRPr="000D354F">
        <w:rPr>
          <w:rFonts w:asciiTheme="minorHAnsi" w:hAnsiTheme="minorHAnsi" w:cstheme="minorHAnsi"/>
          <w:i/>
          <w:color w:val="auto"/>
          <w:highlight w:val="yellow"/>
        </w:rPr>
        <w:t>vivo</w:t>
      </w:r>
      <w:r w:rsidR="00535CF8" w:rsidRPr="000D354F">
        <w:rPr>
          <w:rFonts w:asciiTheme="minorHAnsi" w:hAnsiTheme="minorHAnsi" w:cstheme="minorHAnsi"/>
          <w:color w:val="auto"/>
          <w:highlight w:val="yellow"/>
        </w:rPr>
        <w:t xml:space="preserve"> imaging system</w:t>
      </w:r>
      <w:r w:rsidR="00535CF8" w:rsidRPr="000D354F" w:rsidDel="00535CF8">
        <w:rPr>
          <w:rFonts w:asciiTheme="minorHAnsi" w:hAnsiTheme="minorHAnsi" w:cstheme="minorHAnsi"/>
          <w:color w:val="auto"/>
          <w:highlight w:val="yellow"/>
        </w:rPr>
        <w:t xml:space="preserve"> </w:t>
      </w:r>
      <w:r w:rsidR="005604D4" w:rsidRPr="000D354F">
        <w:rPr>
          <w:rFonts w:asciiTheme="minorHAnsi" w:hAnsiTheme="minorHAnsi" w:cstheme="minorHAnsi"/>
          <w:color w:val="auto"/>
          <w:highlight w:val="yellow"/>
        </w:rPr>
        <w:t>device, initialize the program</w:t>
      </w:r>
      <w:r w:rsidR="00FF7957" w:rsidRPr="000D354F">
        <w:rPr>
          <w:rFonts w:asciiTheme="minorHAnsi" w:hAnsiTheme="minorHAnsi" w:cstheme="minorHAnsi"/>
          <w:color w:val="auto"/>
          <w:highlight w:val="yellow"/>
        </w:rPr>
        <w:t xml:space="preserve"> and allow the CCD camera to cool down for a few </w:t>
      </w:r>
      <w:r w:rsidR="00784710" w:rsidRPr="000D354F">
        <w:rPr>
          <w:rFonts w:asciiTheme="minorHAnsi" w:hAnsiTheme="minorHAnsi" w:cstheme="minorHAnsi"/>
          <w:color w:val="auto"/>
          <w:highlight w:val="yellow"/>
        </w:rPr>
        <w:t>min</w:t>
      </w:r>
      <w:r w:rsidR="005604D4" w:rsidRPr="000D354F">
        <w:rPr>
          <w:rFonts w:asciiTheme="minorHAnsi" w:hAnsiTheme="minorHAnsi" w:cstheme="minorHAnsi"/>
          <w:color w:val="auto"/>
          <w:highlight w:val="yellow"/>
        </w:rPr>
        <w:t>.</w:t>
      </w:r>
    </w:p>
    <w:p w14:paraId="484806E8"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E3DCD8C" w14:textId="0CD1CB98"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4.2)</w:t>
      </w:r>
      <w:r w:rsidRPr="009071A5">
        <w:rPr>
          <w:rFonts w:asciiTheme="minorHAnsi" w:hAnsiTheme="minorHAnsi" w:cstheme="minorHAnsi"/>
          <w:color w:val="auto"/>
        </w:rPr>
        <w:tab/>
      </w:r>
      <w:proofErr w:type="gramStart"/>
      <w:r w:rsidR="00FF7957" w:rsidRPr="009071A5">
        <w:rPr>
          <w:rFonts w:asciiTheme="minorHAnsi" w:hAnsiTheme="minorHAnsi" w:cstheme="minorHAnsi"/>
          <w:color w:val="auto"/>
        </w:rPr>
        <w:t>Prepare</w:t>
      </w:r>
      <w:proofErr w:type="gramEnd"/>
      <w:r w:rsidR="00FF7957" w:rsidRPr="009071A5">
        <w:rPr>
          <w:rFonts w:asciiTheme="minorHAnsi" w:hAnsiTheme="minorHAnsi" w:cstheme="minorHAnsi"/>
          <w:color w:val="auto"/>
        </w:rPr>
        <w:t xml:space="preserve"> the inhalation anesthesia equipment</w:t>
      </w:r>
      <w:r w:rsidR="00EB700B">
        <w:rPr>
          <w:rFonts w:asciiTheme="minorHAnsi" w:hAnsiTheme="minorHAnsi" w:cstheme="minorHAnsi"/>
          <w:color w:val="auto"/>
        </w:rPr>
        <w:t>. O</w:t>
      </w:r>
      <w:r w:rsidRPr="009071A5">
        <w:rPr>
          <w:rFonts w:asciiTheme="minorHAnsi" w:hAnsiTheme="minorHAnsi" w:cstheme="minorHAnsi"/>
          <w:color w:val="auto"/>
        </w:rPr>
        <w:t>pe</w:t>
      </w:r>
      <w:r w:rsidR="00FC1B01" w:rsidRPr="009071A5">
        <w:rPr>
          <w:rFonts w:asciiTheme="minorHAnsi" w:hAnsiTheme="minorHAnsi" w:cstheme="minorHAnsi"/>
          <w:color w:val="auto"/>
        </w:rPr>
        <w:t xml:space="preserve">n </w:t>
      </w:r>
      <w:r w:rsidR="00EB700B">
        <w:rPr>
          <w:rFonts w:asciiTheme="minorHAnsi" w:hAnsiTheme="minorHAnsi" w:cstheme="minorHAnsi"/>
          <w:color w:val="auto"/>
        </w:rPr>
        <w:t xml:space="preserve">the </w:t>
      </w:r>
      <w:r w:rsidR="00FC1B01" w:rsidRPr="009071A5">
        <w:rPr>
          <w:rFonts w:asciiTheme="minorHAnsi" w:hAnsiTheme="minorHAnsi" w:cstheme="minorHAnsi"/>
          <w:color w:val="auto"/>
        </w:rPr>
        <w:t>isoflu</w:t>
      </w:r>
      <w:r w:rsidR="005B5B59" w:rsidRPr="009071A5">
        <w:rPr>
          <w:rFonts w:asciiTheme="minorHAnsi" w:hAnsiTheme="minorHAnsi" w:cstheme="minorHAnsi"/>
          <w:color w:val="auto"/>
        </w:rPr>
        <w:t xml:space="preserve">rane flow at 2% for a couple of </w:t>
      </w:r>
      <w:r w:rsidR="00784710" w:rsidRPr="009071A5">
        <w:rPr>
          <w:rFonts w:asciiTheme="minorHAnsi" w:hAnsiTheme="minorHAnsi" w:cstheme="minorHAnsi"/>
          <w:color w:val="auto"/>
        </w:rPr>
        <w:t>min</w:t>
      </w:r>
      <w:r w:rsidR="005B5B59" w:rsidRPr="009071A5">
        <w:rPr>
          <w:rFonts w:asciiTheme="minorHAnsi" w:hAnsiTheme="minorHAnsi" w:cstheme="minorHAnsi"/>
          <w:color w:val="auto"/>
        </w:rPr>
        <w:t xml:space="preserve"> to fill the anesthetic chamber</w:t>
      </w:r>
      <w:r w:rsidRPr="009071A5">
        <w:rPr>
          <w:rFonts w:asciiTheme="minorHAnsi" w:hAnsiTheme="minorHAnsi" w:cstheme="minorHAnsi"/>
          <w:color w:val="auto"/>
        </w:rPr>
        <w:t xml:space="preserve">. </w:t>
      </w:r>
      <w:r w:rsidR="00FF7957" w:rsidRPr="009071A5">
        <w:rPr>
          <w:rFonts w:asciiTheme="minorHAnsi" w:hAnsiTheme="minorHAnsi" w:cstheme="minorHAnsi"/>
          <w:color w:val="auto"/>
        </w:rPr>
        <w:t>Prepare the post-anesthesia recovery zone</w:t>
      </w:r>
      <w:r w:rsidRPr="009071A5">
        <w:rPr>
          <w:rFonts w:asciiTheme="minorHAnsi" w:hAnsiTheme="minorHAnsi" w:cstheme="minorHAnsi"/>
          <w:color w:val="auto"/>
        </w:rPr>
        <w:t>.</w:t>
      </w:r>
    </w:p>
    <w:p w14:paraId="74033079"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9679023" w14:textId="5D906700" w:rsidR="00EB700B"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4.3)</w:t>
      </w:r>
      <w:r w:rsidRPr="009071A5">
        <w:rPr>
          <w:rFonts w:asciiTheme="minorHAnsi" w:hAnsiTheme="minorHAnsi" w:cstheme="minorHAnsi"/>
          <w:color w:val="auto"/>
        </w:rPr>
        <w:tab/>
        <w:t>Once the program ha</w:t>
      </w:r>
      <w:r w:rsidR="004A68E0" w:rsidRPr="009071A5">
        <w:rPr>
          <w:rFonts w:asciiTheme="minorHAnsi" w:hAnsiTheme="minorHAnsi" w:cstheme="minorHAnsi"/>
          <w:color w:val="auto"/>
        </w:rPr>
        <w:t>s</w:t>
      </w:r>
      <w:r w:rsidRPr="009071A5">
        <w:rPr>
          <w:rFonts w:asciiTheme="minorHAnsi" w:hAnsiTheme="minorHAnsi" w:cstheme="minorHAnsi"/>
          <w:color w:val="auto"/>
        </w:rPr>
        <w:t xml:space="preserve"> started and the CCD camera have cooled down, </w:t>
      </w:r>
      <w:r w:rsidR="009E1F2E">
        <w:rPr>
          <w:rFonts w:asciiTheme="minorHAnsi" w:hAnsiTheme="minorHAnsi" w:cstheme="minorHAnsi"/>
          <w:color w:val="auto"/>
        </w:rPr>
        <w:t>click the</w:t>
      </w:r>
      <w:r w:rsidR="009E1F2E" w:rsidRPr="009071A5">
        <w:rPr>
          <w:rFonts w:asciiTheme="minorHAnsi" w:hAnsiTheme="minorHAnsi" w:cstheme="minorHAnsi"/>
          <w:color w:val="auto"/>
        </w:rPr>
        <w:t xml:space="preserve"> </w:t>
      </w:r>
      <w:r w:rsidR="009E1F2E" w:rsidRPr="00E73F97">
        <w:rPr>
          <w:rFonts w:asciiTheme="minorHAnsi" w:hAnsiTheme="minorHAnsi" w:cstheme="minorHAnsi"/>
          <w:b/>
          <w:color w:val="auto"/>
        </w:rPr>
        <w:t>Imaging Wizard</w:t>
      </w:r>
      <w:r w:rsidR="009E1F2E" w:rsidRPr="009071A5">
        <w:rPr>
          <w:rFonts w:asciiTheme="minorHAnsi" w:hAnsiTheme="minorHAnsi" w:cstheme="minorHAnsi"/>
          <w:color w:val="auto"/>
        </w:rPr>
        <w:t xml:space="preserve"> tool</w:t>
      </w:r>
      <w:r w:rsidRPr="009071A5">
        <w:rPr>
          <w:rFonts w:asciiTheme="minorHAnsi" w:hAnsiTheme="minorHAnsi" w:cstheme="minorHAnsi"/>
          <w:color w:val="auto"/>
        </w:rPr>
        <w:t>:</w:t>
      </w:r>
      <w:r w:rsidR="004A68E0" w:rsidRPr="009071A5">
        <w:rPr>
          <w:rFonts w:asciiTheme="minorHAnsi" w:hAnsiTheme="minorHAnsi" w:cstheme="minorHAnsi"/>
          <w:color w:val="auto"/>
        </w:rPr>
        <w:t xml:space="preserve"> </w:t>
      </w:r>
      <w:r w:rsidR="009E1F2E">
        <w:rPr>
          <w:rFonts w:asciiTheme="minorHAnsi" w:hAnsiTheme="minorHAnsi" w:cstheme="minorHAnsi"/>
          <w:color w:val="auto"/>
        </w:rPr>
        <w:t>A</w:t>
      </w:r>
      <w:r w:rsidR="001462EE">
        <w:rPr>
          <w:rFonts w:asciiTheme="minorHAnsi" w:hAnsiTheme="minorHAnsi" w:cstheme="minorHAnsi"/>
          <w:color w:val="auto"/>
        </w:rPr>
        <w:t xml:space="preserve"> tutorial starts with a</w:t>
      </w:r>
      <w:r w:rsidR="00780404">
        <w:rPr>
          <w:rFonts w:asciiTheme="minorHAnsi" w:hAnsiTheme="minorHAnsi" w:cstheme="minorHAnsi"/>
          <w:color w:val="auto"/>
        </w:rPr>
        <w:t xml:space="preserve"> </w:t>
      </w:r>
      <w:r w:rsidR="00014A2B">
        <w:rPr>
          <w:rFonts w:asciiTheme="minorHAnsi" w:hAnsiTheme="minorHAnsi" w:cstheme="minorHAnsi"/>
          <w:color w:val="auto"/>
        </w:rPr>
        <w:t>series of consecutive windows</w:t>
      </w:r>
      <w:r w:rsidR="00780404">
        <w:rPr>
          <w:rFonts w:asciiTheme="minorHAnsi" w:hAnsiTheme="minorHAnsi" w:cstheme="minorHAnsi"/>
          <w:color w:val="auto"/>
        </w:rPr>
        <w:t xml:space="preserve"> </w:t>
      </w:r>
      <w:r w:rsidR="00E63C68">
        <w:rPr>
          <w:rFonts w:asciiTheme="minorHAnsi" w:hAnsiTheme="minorHAnsi" w:cstheme="minorHAnsi"/>
          <w:color w:val="auto"/>
        </w:rPr>
        <w:t>displayed</w:t>
      </w:r>
      <w:r w:rsidR="00AF6FDF">
        <w:rPr>
          <w:rFonts w:asciiTheme="minorHAnsi" w:hAnsiTheme="minorHAnsi" w:cstheme="minorHAnsi"/>
          <w:color w:val="auto"/>
        </w:rPr>
        <w:t xml:space="preserve">, each </w:t>
      </w:r>
      <w:r w:rsidR="001462EE">
        <w:rPr>
          <w:rFonts w:asciiTheme="minorHAnsi" w:hAnsiTheme="minorHAnsi" w:cstheme="minorHAnsi"/>
          <w:color w:val="auto"/>
        </w:rPr>
        <w:t>one</w:t>
      </w:r>
      <w:r w:rsidR="00AF6FDF">
        <w:rPr>
          <w:rFonts w:asciiTheme="minorHAnsi" w:hAnsiTheme="minorHAnsi" w:cstheme="minorHAnsi"/>
          <w:color w:val="auto"/>
        </w:rPr>
        <w:t xml:space="preserve"> corresponding to a parameter of interest with several </w:t>
      </w:r>
      <w:r w:rsidR="001462EE">
        <w:rPr>
          <w:rFonts w:asciiTheme="minorHAnsi" w:hAnsiTheme="minorHAnsi" w:cstheme="minorHAnsi"/>
          <w:color w:val="auto"/>
        </w:rPr>
        <w:t xml:space="preserve">options </w:t>
      </w:r>
      <w:r w:rsidR="00AF6FDF">
        <w:rPr>
          <w:rFonts w:asciiTheme="minorHAnsi" w:hAnsiTheme="minorHAnsi" w:cstheme="minorHAnsi"/>
          <w:color w:val="auto"/>
        </w:rPr>
        <w:t xml:space="preserve">available </w:t>
      </w:r>
      <w:r w:rsidR="001462EE">
        <w:rPr>
          <w:rFonts w:asciiTheme="minorHAnsi" w:hAnsiTheme="minorHAnsi" w:cstheme="minorHAnsi"/>
          <w:color w:val="auto"/>
        </w:rPr>
        <w:t xml:space="preserve">to be chosen by clicking in the corresponding box. </w:t>
      </w:r>
      <w:r w:rsidR="00EB700B">
        <w:rPr>
          <w:rFonts w:asciiTheme="minorHAnsi" w:hAnsiTheme="minorHAnsi" w:cstheme="minorHAnsi"/>
          <w:color w:val="auto"/>
        </w:rPr>
        <w:t>M</w:t>
      </w:r>
      <w:r w:rsidR="001462EE">
        <w:rPr>
          <w:rFonts w:asciiTheme="minorHAnsi" w:hAnsiTheme="minorHAnsi" w:cstheme="minorHAnsi"/>
          <w:color w:val="auto"/>
        </w:rPr>
        <w:t>ove forward through the tutorial by s</w:t>
      </w:r>
      <w:r w:rsidR="00E63C68">
        <w:rPr>
          <w:rFonts w:asciiTheme="minorHAnsi" w:hAnsiTheme="minorHAnsi" w:cstheme="minorHAnsi"/>
          <w:color w:val="auto"/>
        </w:rPr>
        <w:t>elect</w:t>
      </w:r>
      <w:r w:rsidR="001462EE">
        <w:rPr>
          <w:rFonts w:asciiTheme="minorHAnsi" w:hAnsiTheme="minorHAnsi" w:cstheme="minorHAnsi"/>
          <w:color w:val="auto"/>
        </w:rPr>
        <w:t xml:space="preserve">ing the appropriate boxes in each window and </w:t>
      </w:r>
      <w:r w:rsidR="00E63C68">
        <w:rPr>
          <w:rFonts w:asciiTheme="minorHAnsi" w:hAnsiTheme="minorHAnsi" w:cstheme="minorHAnsi"/>
          <w:color w:val="auto"/>
        </w:rPr>
        <w:t>click</w:t>
      </w:r>
      <w:r w:rsidR="001462EE">
        <w:rPr>
          <w:rFonts w:asciiTheme="minorHAnsi" w:hAnsiTheme="minorHAnsi" w:cstheme="minorHAnsi"/>
          <w:color w:val="auto"/>
        </w:rPr>
        <w:t xml:space="preserve"> the</w:t>
      </w:r>
      <w:r w:rsidR="00E63C68">
        <w:rPr>
          <w:rFonts w:asciiTheme="minorHAnsi" w:hAnsiTheme="minorHAnsi" w:cstheme="minorHAnsi"/>
          <w:color w:val="auto"/>
        </w:rPr>
        <w:t xml:space="preserve"> </w:t>
      </w:r>
      <w:r w:rsidR="00E63C68" w:rsidRPr="00E73F97">
        <w:rPr>
          <w:rFonts w:asciiTheme="minorHAnsi" w:hAnsiTheme="minorHAnsi" w:cstheme="minorHAnsi"/>
          <w:b/>
          <w:color w:val="auto"/>
        </w:rPr>
        <w:t>OK</w:t>
      </w:r>
      <w:r w:rsidR="00E63C68">
        <w:rPr>
          <w:rFonts w:asciiTheme="minorHAnsi" w:hAnsiTheme="minorHAnsi" w:cstheme="minorHAnsi"/>
          <w:color w:val="auto"/>
        </w:rPr>
        <w:t xml:space="preserve"> button </w:t>
      </w:r>
      <w:r w:rsidR="00014A2B">
        <w:rPr>
          <w:rFonts w:asciiTheme="minorHAnsi" w:hAnsiTheme="minorHAnsi" w:cstheme="minorHAnsi"/>
          <w:color w:val="auto"/>
        </w:rPr>
        <w:t xml:space="preserve">to move to the next set of parameters </w:t>
      </w:r>
      <w:r w:rsidR="00E63C68">
        <w:rPr>
          <w:rFonts w:asciiTheme="minorHAnsi" w:hAnsiTheme="minorHAnsi" w:cstheme="minorHAnsi"/>
          <w:color w:val="auto"/>
        </w:rPr>
        <w:t>with the following sequence</w:t>
      </w:r>
      <w:r w:rsidR="00EB700B">
        <w:rPr>
          <w:rFonts w:asciiTheme="minorHAnsi" w:hAnsiTheme="minorHAnsi" w:cstheme="minorHAnsi"/>
          <w:color w:val="auto"/>
        </w:rPr>
        <w:t>.</w:t>
      </w:r>
    </w:p>
    <w:p w14:paraId="5511640F" w14:textId="77777777" w:rsidR="00EB700B" w:rsidRDefault="00EB700B" w:rsidP="00555374">
      <w:pPr>
        <w:pStyle w:val="NormalWeb"/>
        <w:spacing w:before="0" w:beforeAutospacing="0" w:after="0" w:afterAutospacing="0"/>
        <w:rPr>
          <w:rFonts w:asciiTheme="minorHAnsi" w:hAnsiTheme="minorHAnsi" w:cstheme="minorHAnsi"/>
          <w:color w:val="auto"/>
        </w:rPr>
      </w:pPr>
    </w:p>
    <w:p w14:paraId="17386905" w14:textId="406A1F64" w:rsidR="005604D4" w:rsidRPr="009071A5" w:rsidRDefault="00EB700B"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4.3.1.) </w:t>
      </w:r>
      <w:r w:rsidR="00E63C68">
        <w:rPr>
          <w:rFonts w:asciiTheme="minorHAnsi" w:hAnsiTheme="minorHAnsi" w:cstheme="minorHAnsi"/>
          <w:color w:val="auto"/>
        </w:rPr>
        <w:t>Select</w:t>
      </w:r>
      <w:r>
        <w:rPr>
          <w:rFonts w:asciiTheme="minorHAnsi" w:hAnsiTheme="minorHAnsi" w:cstheme="minorHAnsi"/>
          <w:color w:val="auto"/>
        </w:rPr>
        <w:t xml:space="preserve"> the</w:t>
      </w:r>
      <w:r w:rsidR="00E63C68">
        <w:rPr>
          <w:rFonts w:asciiTheme="minorHAnsi" w:hAnsiTheme="minorHAnsi" w:cstheme="minorHAnsi"/>
          <w:color w:val="auto"/>
        </w:rPr>
        <w:t xml:space="preserve"> </w:t>
      </w:r>
      <w:proofErr w:type="spellStart"/>
      <w:r w:rsidR="008366D9" w:rsidRPr="008366D9">
        <w:rPr>
          <w:rFonts w:asciiTheme="minorHAnsi" w:hAnsiTheme="minorHAnsi" w:cstheme="minorHAnsi"/>
          <w:b/>
          <w:color w:val="auto"/>
        </w:rPr>
        <w:t>Epiluminescence</w:t>
      </w:r>
      <w:proofErr w:type="spellEnd"/>
      <w:r w:rsidR="00014A2B">
        <w:rPr>
          <w:rFonts w:asciiTheme="minorHAnsi" w:hAnsiTheme="minorHAnsi" w:cstheme="minorHAnsi"/>
          <w:b/>
          <w:color w:val="auto"/>
        </w:rPr>
        <w:t xml:space="preserve"> box</w:t>
      </w:r>
      <w:r w:rsidR="008366D9">
        <w:rPr>
          <w:rFonts w:asciiTheme="minorHAnsi" w:hAnsiTheme="minorHAnsi" w:cstheme="minorHAnsi"/>
          <w:color w:val="auto"/>
        </w:rPr>
        <w:t xml:space="preserve"> for</w:t>
      </w:r>
      <w:r w:rsidR="004A68E0" w:rsidRPr="009071A5">
        <w:rPr>
          <w:rFonts w:asciiTheme="minorHAnsi" w:hAnsiTheme="minorHAnsi" w:cstheme="minorHAnsi"/>
          <w:color w:val="auto"/>
        </w:rPr>
        <w:t xml:space="preserve"> </w:t>
      </w:r>
      <w:r>
        <w:rPr>
          <w:rFonts w:asciiTheme="minorHAnsi" w:hAnsiTheme="minorHAnsi" w:cstheme="minorHAnsi"/>
          <w:color w:val="auto"/>
        </w:rPr>
        <w:t>the f</w:t>
      </w:r>
      <w:r w:rsidR="005604D4" w:rsidRPr="009071A5">
        <w:rPr>
          <w:rFonts w:asciiTheme="minorHAnsi" w:hAnsiTheme="minorHAnsi" w:cstheme="minorHAnsi"/>
          <w:color w:val="auto"/>
        </w:rPr>
        <w:t>luorescence</w:t>
      </w:r>
      <w:r w:rsidR="00014A2B">
        <w:rPr>
          <w:rFonts w:asciiTheme="minorHAnsi" w:hAnsiTheme="minorHAnsi" w:cstheme="minorHAnsi"/>
          <w:color w:val="auto"/>
        </w:rPr>
        <w:t xml:space="preserve"> </w:t>
      </w:r>
      <w:proofErr w:type="gramStart"/>
      <w:r w:rsidR="00014A2B">
        <w:rPr>
          <w:rFonts w:asciiTheme="minorHAnsi" w:hAnsiTheme="minorHAnsi" w:cstheme="minorHAnsi"/>
          <w:color w:val="auto"/>
        </w:rPr>
        <w:t>parameter</w:t>
      </w:r>
      <w:r w:rsidR="005604D4" w:rsidRPr="009071A5">
        <w:rPr>
          <w:rFonts w:asciiTheme="minorHAnsi" w:hAnsiTheme="minorHAnsi" w:cstheme="minorHAnsi"/>
          <w:color w:val="auto"/>
        </w:rPr>
        <w:t>,</w:t>
      </w:r>
      <w:proofErr w:type="gramEnd"/>
      <w:r w:rsidR="005604D4" w:rsidRPr="009071A5">
        <w:rPr>
          <w:rFonts w:asciiTheme="minorHAnsi" w:hAnsiTheme="minorHAnsi" w:cstheme="minorHAnsi"/>
          <w:color w:val="auto"/>
        </w:rPr>
        <w:t xml:space="preserve"> </w:t>
      </w:r>
      <w:r w:rsidR="00E63C68">
        <w:rPr>
          <w:rFonts w:asciiTheme="minorHAnsi" w:hAnsiTheme="minorHAnsi" w:cstheme="minorHAnsi"/>
          <w:color w:val="auto"/>
        </w:rPr>
        <w:t>select</w:t>
      </w:r>
      <w:r>
        <w:rPr>
          <w:rFonts w:asciiTheme="minorHAnsi" w:hAnsiTheme="minorHAnsi" w:cstheme="minorHAnsi"/>
          <w:color w:val="auto"/>
        </w:rPr>
        <w:t xml:space="preserve"> the</w:t>
      </w:r>
      <w:r w:rsidR="00E63C68">
        <w:rPr>
          <w:rFonts w:asciiTheme="minorHAnsi" w:hAnsiTheme="minorHAnsi" w:cstheme="minorHAnsi"/>
          <w:color w:val="auto"/>
        </w:rPr>
        <w:t xml:space="preserve"> </w:t>
      </w:r>
      <w:proofErr w:type="spellStart"/>
      <w:r w:rsidR="008366D9" w:rsidRPr="008366D9">
        <w:rPr>
          <w:rFonts w:asciiTheme="minorHAnsi" w:hAnsiTheme="minorHAnsi" w:cstheme="minorHAnsi"/>
          <w:b/>
          <w:color w:val="auto"/>
        </w:rPr>
        <w:t>mCherry</w:t>
      </w:r>
      <w:proofErr w:type="spellEnd"/>
      <w:r w:rsidR="008366D9" w:rsidRPr="008366D9">
        <w:rPr>
          <w:rFonts w:asciiTheme="minorHAnsi" w:hAnsiTheme="minorHAnsi" w:cstheme="minorHAnsi"/>
          <w:b/>
          <w:color w:val="auto"/>
        </w:rPr>
        <w:t xml:space="preserve"> </w:t>
      </w:r>
      <w:r w:rsidR="00014A2B">
        <w:rPr>
          <w:rFonts w:asciiTheme="minorHAnsi" w:hAnsiTheme="minorHAnsi" w:cstheme="minorHAnsi"/>
          <w:b/>
          <w:color w:val="auto"/>
        </w:rPr>
        <w:t xml:space="preserve">box </w:t>
      </w:r>
      <w:r w:rsidR="008366D9">
        <w:rPr>
          <w:rFonts w:asciiTheme="minorHAnsi" w:hAnsiTheme="minorHAnsi" w:cstheme="minorHAnsi"/>
          <w:color w:val="auto"/>
        </w:rPr>
        <w:t xml:space="preserve">for </w:t>
      </w:r>
      <w:r>
        <w:rPr>
          <w:rFonts w:asciiTheme="minorHAnsi" w:hAnsiTheme="minorHAnsi" w:cstheme="minorHAnsi"/>
          <w:color w:val="auto"/>
        </w:rPr>
        <w:t>the f</w:t>
      </w:r>
      <w:r w:rsidR="005604D4" w:rsidRPr="009071A5">
        <w:rPr>
          <w:rFonts w:asciiTheme="minorHAnsi" w:hAnsiTheme="minorHAnsi" w:cstheme="minorHAnsi"/>
          <w:color w:val="auto"/>
        </w:rPr>
        <w:t>ilter pair</w:t>
      </w:r>
      <w:r w:rsidR="004A68E0" w:rsidRPr="009071A5">
        <w:rPr>
          <w:rFonts w:asciiTheme="minorHAnsi" w:hAnsiTheme="minorHAnsi" w:cstheme="minorHAnsi"/>
          <w:color w:val="auto"/>
        </w:rPr>
        <w:t>s</w:t>
      </w:r>
      <w:r w:rsidR="00014A2B">
        <w:rPr>
          <w:rFonts w:asciiTheme="minorHAnsi" w:hAnsiTheme="minorHAnsi" w:cstheme="minorHAnsi"/>
          <w:color w:val="auto"/>
        </w:rPr>
        <w:t xml:space="preserve"> parameter</w:t>
      </w:r>
      <w:r>
        <w:rPr>
          <w:rFonts w:asciiTheme="minorHAnsi" w:hAnsiTheme="minorHAnsi" w:cstheme="minorHAnsi"/>
          <w:color w:val="auto"/>
        </w:rPr>
        <w:t xml:space="preserve">. Check the </w:t>
      </w:r>
      <w:r w:rsidR="005604D4" w:rsidRPr="00E73F97">
        <w:rPr>
          <w:rFonts w:asciiTheme="minorHAnsi" w:hAnsiTheme="minorHAnsi" w:cstheme="minorHAnsi"/>
          <w:b/>
          <w:color w:val="auto"/>
        </w:rPr>
        <w:t>Photograph</w:t>
      </w:r>
      <w:r w:rsidR="00881789" w:rsidRPr="00E73F97">
        <w:rPr>
          <w:rFonts w:asciiTheme="minorHAnsi" w:hAnsiTheme="minorHAnsi" w:cstheme="minorHAnsi"/>
          <w:b/>
          <w:color w:val="auto"/>
        </w:rPr>
        <w:t xml:space="preserve"> mode</w:t>
      </w:r>
      <w:r w:rsidR="001462EE">
        <w:rPr>
          <w:rFonts w:asciiTheme="minorHAnsi" w:hAnsiTheme="minorHAnsi" w:cstheme="minorHAnsi"/>
          <w:color w:val="auto"/>
        </w:rPr>
        <w:t xml:space="preserve"> </w:t>
      </w:r>
      <w:r>
        <w:rPr>
          <w:rFonts w:asciiTheme="minorHAnsi" w:hAnsiTheme="minorHAnsi" w:cstheme="minorHAnsi"/>
          <w:color w:val="auto"/>
        </w:rPr>
        <w:t xml:space="preserve">and </w:t>
      </w:r>
      <w:r w:rsidR="00014A2B" w:rsidRPr="00E73F97">
        <w:rPr>
          <w:rFonts w:asciiTheme="minorHAnsi" w:hAnsiTheme="minorHAnsi" w:cstheme="minorHAnsi"/>
          <w:b/>
          <w:color w:val="auto"/>
        </w:rPr>
        <w:t xml:space="preserve">Confirm </w:t>
      </w:r>
      <w:r w:rsidR="005604D4" w:rsidRPr="00E73F97">
        <w:rPr>
          <w:rFonts w:asciiTheme="minorHAnsi" w:hAnsiTheme="minorHAnsi" w:cstheme="minorHAnsi"/>
          <w:b/>
          <w:color w:val="auto"/>
        </w:rPr>
        <w:t>Focus</w:t>
      </w:r>
      <w:r w:rsidR="00014A2B">
        <w:rPr>
          <w:rFonts w:asciiTheme="minorHAnsi" w:hAnsiTheme="minorHAnsi" w:cstheme="minorHAnsi"/>
          <w:color w:val="auto"/>
        </w:rPr>
        <w:t xml:space="preserve"> </w:t>
      </w:r>
      <w:r w:rsidR="001462EE">
        <w:rPr>
          <w:rFonts w:asciiTheme="minorHAnsi" w:hAnsiTheme="minorHAnsi" w:cstheme="minorHAnsi"/>
          <w:color w:val="auto"/>
        </w:rPr>
        <w:t>box</w:t>
      </w:r>
      <w:r>
        <w:rPr>
          <w:rFonts w:asciiTheme="minorHAnsi" w:hAnsiTheme="minorHAnsi" w:cstheme="minorHAnsi"/>
          <w:color w:val="auto"/>
        </w:rPr>
        <w:t>es and select the</w:t>
      </w:r>
      <w:r w:rsidR="00780404">
        <w:rPr>
          <w:rFonts w:asciiTheme="minorHAnsi" w:hAnsiTheme="minorHAnsi" w:cstheme="minorHAnsi"/>
          <w:color w:val="auto"/>
        </w:rPr>
        <w:t xml:space="preserve"> </w:t>
      </w:r>
      <w:r w:rsidR="001462EE">
        <w:rPr>
          <w:rFonts w:asciiTheme="minorHAnsi" w:hAnsiTheme="minorHAnsi" w:cstheme="minorHAnsi"/>
          <w:color w:val="auto"/>
        </w:rPr>
        <w:t>Automatic</w:t>
      </w:r>
      <w:r w:rsidR="001462EE" w:rsidDel="001462EE">
        <w:rPr>
          <w:rFonts w:asciiTheme="minorHAnsi" w:hAnsiTheme="minorHAnsi" w:cstheme="minorHAnsi"/>
          <w:color w:val="auto"/>
        </w:rPr>
        <w:t xml:space="preserve"> </w:t>
      </w:r>
      <w:r w:rsidR="001462EE">
        <w:rPr>
          <w:rFonts w:asciiTheme="minorHAnsi" w:hAnsiTheme="minorHAnsi" w:cstheme="minorHAnsi"/>
          <w:color w:val="auto"/>
        </w:rPr>
        <w:t xml:space="preserve">box for </w:t>
      </w:r>
      <w:r>
        <w:rPr>
          <w:rFonts w:asciiTheme="minorHAnsi" w:hAnsiTheme="minorHAnsi" w:cstheme="minorHAnsi"/>
          <w:color w:val="auto"/>
        </w:rPr>
        <w:t>the e</w:t>
      </w:r>
      <w:r w:rsidR="00FC1B01" w:rsidRPr="009071A5">
        <w:rPr>
          <w:rFonts w:asciiTheme="minorHAnsi" w:hAnsiTheme="minorHAnsi" w:cstheme="minorHAnsi"/>
          <w:color w:val="auto"/>
        </w:rPr>
        <w:t>xposure</w:t>
      </w:r>
      <w:r>
        <w:rPr>
          <w:rFonts w:asciiTheme="minorHAnsi" w:hAnsiTheme="minorHAnsi" w:cstheme="minorHAnsi"/>
          <w:color w:val="auto"/>
        </w:rPr>
        <w:t xml:space="preserve"> </w:t>
      </w:r>
      <w:r w:rsidR="001462EE">
        <w:rPr>
          <w:rFonts w:asciiTheme="minorHAnsi" w:hAnsiTheme="minorHAnsi" w:cstheme="minorHAnsi"/>
          <w:color w:val="auto"/>
        </w:rPr>
        <w:t>paramete</w:t>
      </w:r>
      <w:r>
        <w:rPr>
          <w:rFonts w:asciiTheme="minorHAnsi" w:hAnsiTheme="minorHAnsi" w:cstheme="minorHAnsi"/>
          <w:color w:val="auto"/>
        </w:rPr>
        <w:t>r.</w:t>
      </w:r>
    </w:p>
    <w:p w14:paraId="6A21A8E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85A6A36" w14:textId="73D6F01E" w:rsidR="005604D4" w:rsidRPr="009071A5" w:rsidRDefault="005604D4"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rPr>
        <w:t>4.4)</w:t>
      </w:r>
      <w:r w:rsidRPr="009071A5">
        <w:rPr>
          <w:rFonts w:asciiTheme="minorHAnsi" w:hAnsiTheme="minorHAnsi" w:cstheme="minorHAnsi"/>
          <w:color w:val="auto"/>
        </w:rPr>
        <w:tab/>
      </w:r>
      <w:proofErr w:type="gramStart"/>
      <w:r w:rsidR="00FF7957" w:rsidRPr="009071A5">
        <w:rPr>
          <w:rFonts w:asciiTheme="minorHAnsi" w:hAnsiTheme="minorHAnsi" w:cstheme="minorHAnsi"/>
          <w:color w:val="auto"/>
          <w:highlight w:val="yellow"/>
        </w:rPr>
        <w:t>Once</w:t>
      </w:r>
      <w:proofErr w:type="gramEnd"/>
      <w:r w:rsidR="00FF7957" w:rsidRPr="009071A5">
        <w:rPr>
          <w:rFonts w:asciiTheme="minorHAnsi" w:hAnsiTheme="minorHAnsi" w:cstheme="minorHAnsi"/>
          <w:color w:val="auto"/>
          <w:highlight w:val="yellow"/>
        </w:rPr>
        <w:t xml:space="preserve"> the instrument has been set up, </w:t>
      </w:r>
      <w:r w:rsidR="004A68E0" w:rsidRPr="009071A5">
        <w:rPr>
          <w:rFonts w:asciiTheme="minorHAnsi" w:hAnsiTheme="minorHAnsi" w:cstheme="minorHAnsi"/>
          <w:color w:val="auto"/>
          <w:highlight w:val="yellow"/>
        </w:rPr>
        <w:t xml:space="preserve">move one animal </w:t>
      </w:r>
      <w:r w:rsidRPr="009071A5">
        <w:rPr>
          <w:rFonts w:asciiTheme="minorHAnsi" w:hAnsiTheme="minorHAnsi" w:cstheme="minorHAnsi"/>
          <w:color w:val="auto"/>
          <w:highlight w:val="yellow"/>
        </w:rPr>
        <w:t xml:space="preserve">inside the </w:t>
      </w:r>
      <w:r w:rsidR="004A68E0" w:rsidRPr="009071A5">
        <w:rPr>
          <w:rFonts w:asciiTheme="minorHAnsi" w:hAnsiTheme="minorHAnsi" w:cstheme="minorHAnsi"/>
          <w:color w:val="auto"/>
          <w:highlight w:val="yellow"/>
        </w:rPr>
        <w:t>anesthesia chamber</w:t>
      </w:r>
      <w:r w:rsidR="00FF7957" w:rsidRPr="009071A5">
        <w:rPr>
          <w:rFonts w:asciiTheme="minorHAnsi" w:hAnsiTheme="minorHAnsi" w:cstheme="minorHAnsi"/>
          <w:color w:val="auto"/>
          <w:highlight w:val="yellow"/>
        </w:rPr>
        <w:t xml:space="preserve">. When fully anesthetized, </w:t>
      </w:r>
      <w:r w:rsidR="00B86A3D" w:rsidRPr="009071A5">
        <w:rPr>
          <w:rFonts w:asciiTheme="minorHAnsi" w:hAnsiTheme="minorHAnsi" w:cstheme="minorHAnsi"/>
          <w:color w:val="auto"/>
          <w:highlight w:val="yellow"/>
        </w:rPr>
        <w:t xml:space="preserve">transfer the animal inside the </w:t>
      </w:r>
      <w:r w:rsidR="00FF7957" w:rsidRPr="009071A5">
        <w:rPr>
          <w:rFonts w:asciiTheme="minorHAnsi" w:hAnsiTheme="minorHAnsi" w:cstheme="minorHAnsi"/>
          <w:i/>
          <w:color w:val="auto"/>
          <w:highlight w:val="yellow"/>
        </w:rPr>
        <w:t>in</w:t>
      </w:r>
      <w:r w:rsidR="00EB700B">
        <w:rPr>
          <w:rFonts w:asciiTheme="minorHAnsi" w:hAnsiTheme="minorHAnsi" w:cstheme="minorHAnsi"/>
          <w:i/>
          <w:color w:val="auto"/>
          <w:highlight w:val="yellow"/>
        </w:rPr>
        <w:t xml:space="preserve"> </w:t>
      </w:r>
      <w:r w:rsidR="00FF7957" w:rsidRPr="009071A5">
        <w:rPr>
          <w:rFonts w:asciiTheme="minorHAnsi" w:hAnsiTheme="minorHAnsi" w:cstheme="minorHAnsi"/>
          <w:i/>
          <w:color w:val="auto"/>
          <w:highlight w:val="yellow"/>
        </w:rPr>
        <w:t>vivo</w:t>
      </w:r>
      <w:r w:rsidR="00535CF8" w:rsidRPr="009071A5">
        <w:rPr>
          <w:rFonts w:asciiTheme="minorHAnsi" w:hAnsiTheme="minorHAnsi" w:cstheme="minorHAnsi"/>
          <w:color w:val="auto"/>
          <w:highlight w:val="yellow"/>
        </w:rPr>
        <w:t xml:space="preserve"> imaging system </w:t>
      </w:r>
      <w:r w:rsidR="00B86A3D" w:rsidRPr="009071A5">
        <w:rPr>
          <w:rFonts w:asciiTheme="minorHAnsi" w:hAnsiTheme="minorHAnsi" w:cstheme="minorHAnsi"/>
          <w:color w:val="auto"/>
          <w:highlight w:val="yellow"/>
        </w:rPr>
        <w:t>cage</w:t>
      </w:r>
      <w:r w:rsidR="00FF7957" w:rsidRPr="009071A5">
        <w:rPr>
          <w:rFonts w:asciiTheme="minorHAnsi" w:hAnsiTheme="minorHAnsi" w:cstheme="minorHAnsi"/>
          <w:color w:val="auto"/>
          <w:highlight w:val="yellow"/>
        </w:rPr>
        <w:t xml:space="preserve"> and place it side up with its head inside a tubule connected to the anesthesia machine. </w:t>
      </w:r>
      <w:r w:rsidR="00211707" w:rsidRPr="009071A5">
        <w:rPr>
          <w:rFonts w:asciiTheme="minorHAnsi" w:hAnsiTheme="minorHAnsi" w:cstheme="minorHAnsi"/>
          <w:color w:val="auto"/>
          <w:highlight w:val="yellow"/>
        </w:rPr>
        <w:t xml:space="preserve">Close the lid and </w:t>
      </w:r>
      <w:r w:rsidR="009E1F2E">
        <w:rPr>
          <w:rFonts w:asciiTheme="minorHAnsi" w:hAnsiTheme="minorHAnsi" w:cstheme="minorHAnsi"/>
          <w:color w:val="auto"/>
          <w:highlight w:val="yellow"/>
        </w:rPr>
        <w:t xml:space="preserve">click </w:t>
      </w:r>
      <w:r w:rsidR="00211707" w:rsidRPr="00E73F97">
        <w:rPr>
          <w:rFonts w:asciiTheme="minorHAnsi" w:hAnsiTheme="minorHAnsi" w:cstheme="minorHAnsi"/>
          <w:b/>
          <w:color w:val="auto"/>
          <w:highlight w:val="yellow"/>
        </w:rPr>
        <w:t>Acquire</w:t>
      </w:r>
      <w:r w:rsidR="00B86A3D" w:rsidRPr="009071A5">
        <w:rPr>
          <w:rFonts w:asciiTheme="minorHAnsi" w:hAnsiTheme="minorHAnsi" w:cstheme="minorHAnsi"/>
          <w:color w:val="auto"/>
          <w:highlight w:val="yellow"/>
        </w:rPr>
        <w:t xml:space="preserve"> for monitoring</w:t>
      </w:r>
      <w:r w:rsidR="00FF7957" w:rsidRPr="009071A5">
        <w:rPr>
          <w:rFonts w:asciiTheme="minorHAnsi" w:hAnsiTheme="minorHAnsi" w:cstheme="minorHAnsi"/>
          <w:color w:val="auto"/>
          <w:highlight w:val="yellow"/>
        </w:rPr>
        <w:t xml:space="preserve">. </w:t>
      </w:r>
    </w:p>
    <w:p w14:paraId="2FA9527D"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DCE5A15" w14:textId="3AF93879"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4.5)</w:t>
      </w:r>
      <w:r w:rsidRPr="009071A5">
        <w:rPr>
          <w:rFonts w:asciiTheme="minorHAnsi" w:hAnsiTheme="minorHAnsi" w:cstheme="minorHAnsi"/>
          <w:color w:val="auto"/>
          <w:highlight w:val="yellow"/>
        </w:rPr>
        <w:tab/>
      </w:r>
      <w:proofErr w:type="gramStart"/>
      <w:r w:rsidR="005604D4" w:rsidRPr="009071A5">
        <w:rPr>
          <w:rFonts w:asciiTheme="minorHAnsi" w:hAnsiTheme="minorHAnsi" w:cstheme="minorHAnsi"/>
          <w:color w:val="auto"/>
          <w:highlight w:val="yellow"/>
        </w:rPr>
        <w:t>Acquire</w:t>
      </w:r>
      <w:proofErr w:type="gramEnd"/>
      <w:r w:rsidR="005604D4" w:rsidRPr="009071A5">
        <w:rPr>
          <w:rFonts w:asciiTheme="minorHAnsi" w:hAnsiTheme="minorHAnsi" w:cstheme="minorHAnsi"/>
          <w:color w:val="auto"/>
          <w:highlight w:val="yellow"/>
        </w:rPr>
        <w:t xml:space="preserve"> the images</w:t>
      </w:r>
      <w:r w:rsidR="009E1F2E">
        <w:rPr>
          <w:rFonts w:asciiTheme="minorHAnsi" w:hAnsiTheme="minorHAnsi" w:cstheme="minorHAnsi"/>
          <w:color w:val="auto"/>
          <w:highlight w:val="yellow"/>
        </w:rPr>
        <w:t xml:space="preserve"> appearing (</w:t>
      </w:r>
      <w:r w:rsidR="001462EE">
        <w:rPr>
          <w:rFonts w:asciiTheme="minorHAnsi" w:hAnsiTheme="minorHAnsi" w:cstheme="minorHAnsi"/>
          <w:color w:val="auto"/>
          <w:highlight w:val="yellow"/>
        </w:rPr>
        <w:t xml:space="preserve">a total of five images, </w:t>
      </w:r>
      <w:r w:rsidR="009E1F2E">
        <w:rPr>
          <w:rFonts w:asciiTheme="minorHAnsi" w:hAnsiTheme="minorHAnsi" w:cstheme="minorHAnsi"/>
          <w:color w:val="auto"/>
          <w:highlight w:val="yellow"/>
        </w:rPr>
        <w:t>one</w:t>
      </w:r>
      <w:r w:rsidR="001462EE">
        <w:rPr>
          <w:rFonts w:asciiTheme="minorHAnsi" w:hAnsiTheme="minorHAnsi" w:cstheme="minorHAnsi"/>
          <w:color w:val="auto"/>
          <w:highlight w:val="yellow"/>
        </w:rPr>
        <w:t xml:space="preserve"> image</w:t>
      </w:r>
      <w:r w:rsidR="009E1F2E">
        <w:rPr>
          <w:rFonts w:asciiTheme="minorHAnsi" w:hAnsiTheme="minorHAnsi" w:cstheme="minorHAnsi"/>
          <w:color w:val="auto"/>
          <w:highlight w:val="yellow"/>
        </w:rPr>
        <w:t xml:space="preserve"> for each pair of filters selected)</w:t>
      </w:r>
      <w:r w:rsidR="005604D4" w:rsidRPr="009071A5">
        <w:rPr>
          <w:rFonts w:asciiTheme="minorHAnsi" w:hAnsiTheme="minorHAnsi" w:cstheme="minorHAnsi"/>
          <w:color w:val="auto"/>
          <w:highlight w:val="yellow"/>
        </w:rPr>
        <w:t xml:space="preserve"> and save data</w:t>
      </w:r>
      <w:r w:rsidR="009E1F2E">
        <w:rPr>
          <w:rFonts w:asciiTheme="minorHAnsi" w:hAnsiTheme="minorHAnsi" w:cstheme="minorHAnsi"/>
          <w:color w:val="auto"/>
          <w:highlight w:val="yellow"/>
        </w:rPr>
        <w:t xml:space="preserve"> by clicking</w:t>
      </w:r>
      <w:r w:rsidR="000D2073">
        <w:rPr>
          <w:rFonts w:asciiTheme="minorHAnsi" w:hAnsiTheme="minorHAnsi" w:cstheme="minorHAnsi"/>
          <w:color w:val="auto"/>
          <w:highlight w:val="yellow"/>
        </w:rPr>
        <w:t xml:space="preserve"> the </w:t>
      </w:r>
      <w:r w:rsidR="00EB700B" w:rsidRPr="006836F4">
        <w:rPr>
          <w:rFonts w:asciiTheme="minorHAnsi" w:hAnsiTheme="minorHAnsi" w:cstheme="minorHAnsi"/>
          <w:b/>
          <w:color w:val="auto"/>
          <w:highlight w:val="yellow"/>
        </w:rPr>
        <w:t>Save As</w:t>
      </w:r>
      <w:r w:rsidR="000D2073">
        <w:rPr>
          <w:rFonts w:asciiTheme="minorHAnsi" w:hAnsiTheme="minorHAnsi" w:cstheme="minorHAnsi"/>
          <w:color w:val="auto"/>
          <w:highlight w:val="yellow"/>
        </w:rPr>
        <w:t xml:space="preserve"> button</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Move the mouse to the area of post-anesthesia</w:t>
      </w:r>
      <w:r w:rsidR="005604D4" w:rsidRPr="009071A5">
        <w:rPr>
          <w:rFonts w:asciiTheme="minorHAnsi" w:hAnsiTheme="minorHAnsi" w:cstheme="minorHAnsi"/>
          <w:b/>
          <w:color w:val="auto"/>
          <w:highlight w:val="yellow"/>
        </w:rPr>
        <w:t xml:space="preserve"> </w:t>
      </w:r>
      <w:r w:rsidR="005604D4" w:rsidRPr="009071A5">
        <w:rPr>
          <w:rFonts w:asciiTheme="minorHAnsi" w:hAnsiTheme="minorHAnsi" w:cstheme="minorHAnsi"/>
          <w:color w:val="auto"/>
          <w:highlight w:val="yellow"/>
        </w:rPr>
        <w:t>recovery</w:t>
      </w:r>
      <w:r w:rsidRPr="009071A5">
        <w:rPr>
          <w:rFonts w:asciiTheme="minorHAnsi" w:hAnsiTheme="minorHAnsi" w:cstheme="minorHAnsi"/>
          <w:color w:val="auto"/>
          <w:highlight w:val="yellow"/>
        </w:rPr>
        <w:t>. Repeat the process with the remaining animals.</w:t>
      </w:r>
    </w:p>
    <w:p w14:paraId="406294D8"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0F50BAC" w14:textId="77777777" w:rsidR="001C1E49" w:rsidRPr="009071A5"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lastRenderedPageBreak/>
        <w:t>4.6)</w:t>
      </w:r>
      <w:r w:rsidRPr="000B5CA9">
        <w:rPr>
          <w:rFonts w:asciiTheme="minorHAnsi" w:hAnsiTheme="minorHAnsi" w:cstheme="minorHAnsi"/>
          <w:color w:val="auto"/>
        </w:rPr>
        <w:tab/>
        <w:t>Repeat monitoring two or three times a week to follow-up the signal appropriately during the time course.</w:t>
      </w:r>
    </w:p>
    <w:p w14:paraId="73CD79DB" w14:textId="77777777" w:rsidR="001409E4" w:rsidRPr="009071A5" w:rsidRDefault="001409E4" w:rsidP="00555374">
      <w:pPr>
        <w:pStyle w:val="NormalWeb"/>
        <w:spacing w:before="0" w:beforeAutospacing="0" w:after="0" w:afterAutospacing="0"/>
        <w:rPr>
          <w:rFonts w:asciiTheme="minorHAnsi" w:hAnsiTheme="minorHAnsi" w:cstheme="minorHAnsi"/>
          <w:color w:val="auto"/>
        </w:rPr>
      </w:pPr>
    </w:p>
    <w:p w14:paraId="2CC8C57D" w14:textId="77777777" w:rsidR="001409E4" w:rsidRPr="009071A5" w:rsidRDefault="001409E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4.7) Proceed to sacrifice the animal at the end of the time course by CO</w:t>
      </w:r>
      <w:r w:rsidRPr="009071A5">
        <w:rPr>
          <w:rFonts w:asciiTheme="minorHAnsi" w:hAnsiTheme="minorHAnsi" w:cstheme="minorHAnsi"/>
          <w:color w:val="auto"/>
          <w:vertAlign w:val="subscript"/>
        </w:rPr>
        <w:t>2</w:t>
      </w:r>
      <w:r w:rsidRPr="009071A5">
        <w:rPr>
          <w:rFonts w:asciiTheme="minorHAnsi" w:hAnsiTheme="minorHAnsi" w:cstheme="minorHAnsi"/>
          <w:color w:val="auto"/>
        </w:rPr>
        <w:t xml:space="preserve"> asphyxiation.</w:t>
      </w:r>
    </w:p>
    <w:p w14:paraId="2D4D1ADD" w14:textId="77777777" w:rsidR="008012EE" w:rsidRPr="009071A5" w:rsidRDefault="008012EE" w:rsidP="00555374">
      <w:pPr>
        <w:pStyle w:val="NormalWeb"/>
        <w:spacing w:before="0" w:beforeAutospacing="0" w:after="0" w:afterAutospacing="0"/>
        <w:rPr>
          <w:rFonts w:asciiTheme="minorHAnsi" w:hAnsiTheme="minorHAnsi" w:cstheme="minorHAnsi"/>
          <w:color w:val="auto"/>
        </w:rPr>
      </w:pPr>
    </w:p>
    <w:p w14:paraId="020C4A95" w14:textId="77777777" w:rsidR="008012EE" w:rsidRPr="009071A5" w:rsidRDefault="008012EE"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5)</w:t>
      </w:r>
      <w:r w:rsidRPr="009071A5">
        <w:rPr>
          <w:rFonts w:asciiTheme="minorHAnsi" w:hAnsiTheme="minorHAnsi" w:cstheme="minorHAnsi"/>
          <w:b/>
          <w:color w:val="auto"/>
        </w:rPr>
        <w:tab/>
      </w:r>
      <w:r w:rsidR="00FF7957" w:rsidRPr="009071A5">
        <w:rPr>
          <w:rFonts w:asciiTheme="minorHAnsi" w:hAnsiTheme="minorHAnsi" w:cstheme="minorHAnsi"/>
          <w:b/>
          <w:color w:val="auto"/>
          <w:highlight w:val="yellow"/>
        </w:rPr>
        <w:t xml:space="preserve">Quantification of </w:t>
      </w:r>
      <w:r w:rsidR="00FF7957" w:rsidRPr="00E73F97">
        <w:rPr>
          <w:rFonts w:asciiTheme="minorHAnsi" w:hAnsiTheme="minorHAnsi" w:cstheme="minorHAnsi"/>
          <w:b/>
          <w:i/>
          <w:color w:val="auto"/>
          <w:highlight w:val="yellow"/>
        </w:rPr>
        <w:t>In Vivo</w:t>
      </w:r>
      <w:r w:rsidR="00FF7957" w:rsidRPr="009071A5">
        <w:rPr>
          <w:rFonts w:asciiTheme="minorHAnsi" w:hAnsiTheme="minorHAnsi" w:cstheme="minorHAnsi"/>
          <w:b/>
          <w:color w:val="auto"/>
          <w:highlight w:val="yellow"/>
        </w:rPr>
        <w:t xml:space="preserve"> Fluorescence Images</w:t>
      </w:r>
    </w:p>
    <w:p w14:paraId="10015C09"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1F347FDE" w14:textId="77777777" w:rsidR="008012EE" w:rsidRPr="009071A5" w:rsidRDefault="008012EE"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5.1)</w:t>
      </w:r>
      <w:r w:rsidR="00785466" w:rsidRPr="009071A5">
        <w:rPr>
          <w:rFonts w:asciiTheme="minorHAnsi" w:hAnsiTheme="minorHAnsi" w:cstheme="minorHAnsi"/>
          <w:b/>
          <w:color w:val="auto"/>
        </w:rPr>
        <w:tab/>
      </w:r>
      <w:r w:rsidR="00ED1FC9" w:rsidRPr="009071A5">
        <w:rPr>
          <w:rFonts w:asciiTheme="minorHAnsi" w:hAnsiTheme="minorHAnsi" w:cstheme="minorHAnsi"/>
          <w:b/>
          <w:color w:val="auto"/>
        </w:rPr>
        <w:t>Segregation of actual fluorescence thr</w:t>
      </w:r>
      <w:r w:rsidR="00E77AA8" w:rsidRPr="009071A5">
        <w:rPr>
          <w:rFonts w:asciiTheme="minorHAnsi" w:hAnsiTheme="minorHAnsi" w:cstheme="minorHAnsi"/>
          <w:b/>
          <w:color w:val="auto"/>
        </w:rPr>
        <w:t xml:space="preserve">ough image </w:t>
      </w:r>
      <w:proofErr w:type="spellStart"/>
      <w:r w:rsidR="00FC1B01" w:rsidRPr="009071A5">
        <w:rPr>
          <w:rFonts w:asciiTheme="minorHAnsi" w:hAnsiTheme="minorHAnsi" w:cstheme="minorHAnsi"/>
          <w:b/>
          <w:color w:val="auto"/>
        </w:rPr>
        <w:t>unmix</w:t>
      </w:r>
      <w:r w:rsidR="00611BA6" w:rsidRPr="009071A5">
        <w:rPr>
          <w:rFonts w:asciiTheme="minorHAnsi" w:hAnsiTheme="minorHAnsi" w:cstheme="minorHAnsi"/>
          <w:b/>
          <w:color w:val="auto"/>
        </w:rPr>
        <w:t>ing</w:t>
      </w:r>
      <w:proofErr w:type="spellEnd"/>
      <w:r w:rsidR="00FC1B01" w:rsidRPr="009071A5">
        <w:rPr>
          <w:rFonts w:asciiTheme="minorHAnsi" w:hAnsiTheme="minorHAnsi" w:cstheme="minorHAnsi"/>
          <w:b/>
          <w:color w:val="auto"/>
        </w:rPr>
        <w:t>:</w:t>
      </w:r>
    </w:p>
    <w:p w14:paraId="3C1A1CC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50CEA973" w14:textId="7A7F56F6"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5.1.1)</w:t>
      </w:r>
      <w:r w:rsidRPr="009071A5">
        <w:rPr>
          <w:rFonts w:asciiTheme="minorHAnsi" w:hAnsiTheme="minorHAnsi" w:cstheme="minorHAnsi"/>
          <w:color w:val="auto"/>
        </w:rPr>
        <w:tab/>
      </w:r>
      <w:r w:rsidR="008012EE" w:rsidRPr="009071A5">
        <w:rPr>
          <w:rFonts w:asciiTheme="minorHAnsi" w:hAnsiTheme="minorHAnsi" w:cstheme="minorHAnsi"/>
          <w:color w:val="auto"/>
        </w:rPr>
        <w:t xml:space="preserve">Open the </w:t>
      </w:r>
      <w:r w:rsidR="00EB700B" w:rsidRPr="00E73F97">
        <w:rPr>
          <w:rFonts w:asciiTheme="minorHAnsi" w:hAnsiTheme="minorHAnsi" w:cstheme="minorHAnsi"/>
          <w:b/>
          <w:i/>
          <w:color w:val="auto"/>
        </w:rPr>
        <w:t>In Vivo</w:t>
      </w:r>
      <w:r w:rsidR="00EB700B" w:rsidRPr="006836F4">
        <w:rPr>
          <w:rFonts w:asciiTheme="minorHAnsi" w:hAnsiTheme="minorHAnsi" w:cstheme="minorHAnsi"/>
          <w:b/>
          <w:color w:val="auto"/>
        </w:rPr>
        <w:t xml:space="preserve"> Imaging Analysis Coupled Software Program</w:t>
      </w:r>
      <w:r w:rsidR="008012EE" w:rsidRPr="009071A5">
        <w:rPr>
          <w:rFonts w:asciiTheme="minorHAnsi" w:hAnsiTheme="minorHAnsi" w:cstheme="minorHAnsi"/>
          <w:color w:val="auto"/>
        </w:rPr>
        <w:t>.</w:t>
      </w:r>
    </w:p>
    <w:p w14:paraId="23479298"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BCFA7B1" w14:textId="3F01F0B7"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5.1.2)</w:t>
      </w:r>
      <w:r w:rsidRPr="009071A5">
        <w:rPr>
          <w:rFonts w:asciiTheme="minorHAnsi" w:hAnsiTheme="minorHAnsi" w:cstheme="minorHAnsi"/>
          <w:color w:val="auto"/>
        </w:rPr>
        <w:tab/>
      </w:r>
      <w:r w:rsidR="008012EE" w:rsidRPr="009071A5">
        <w:rPr>
          <w:rFonts w:asciiTheme="minorHAnsi" w:hAnsiTheme="minorHAnsi" w:cstheme="minorHAnsi"/>
          <w:color w:val="auto"/>
        </w:rPr>
        <w:t>Choose the “</w:t>
      </w:r>
      <w:proofErr w:type="spellStart"/>
      <w:r w:rsidR="008012EE" w:rsidRPr="009071A5">
        <w:rPr>
          <w:rFonts w:asciiTheme="minorHAnsi" w:hAnsiTheme="minorHAnsi" w:cstheme="minorHAnsi"/>
          <w:color w:val="auto"/>
        </w:rPr>
        <w:t>Sequenceinfo</w:t>
      </w:r>
      <w:proofErr w:type="spellEnd"/>
      <w:r w:rsidR="008012EE" w:rsidRPr="009071A5">
        <w:rPr>
          <w:rFonts w:asciiTheme="minorHAnsi" w:hAnsiTheme="minorHAnsi" w:cstheme="minorHAnsi"/>
          <w:color w:val="auto"/>
        </w:rPr>
        <w:t>” file to start the analysis. Two windows will appear: “Sequence view” and “Tool Palette”.</w:t>
      </w:r>
      <w:r w:rsidR="00BA4E85" w:rsidRPr="009071A5">
        <w:rPr>
          <w:rFonts w:asciiTheme="minorHAnsi" w:hAnsiTheme="minorHAnsi" w:cstheme="minorHAnsi"/>
          <w:color w:val="auto"/>
        </w:rPr>
        <w:t xml:space="preserve"> Choose </w:t>
      </w:r>
      <w:r w:rsidR="00BA4E85" w:rsidRPr="00E73F97">
        <w:rPr>
          <w:rFonts w:asciiTheme="minorHAnsi" w:hAnsiTheme="minorHAnsi" w:cstheme="minorHAnsi"/>
          <w:b/>
          <w:color w:val="auto"/>
        </w:rPr>
        <w:t>Tool Palette</w:t>
      </w:r>
      <w:r w:rsidR="00E77AA8" w:rsidRPr="009071A5">
        <w:rPr>
          <w:rFonts w:asciiTheme="minorHAnsi" w:hAnsiTheme="minorHAnsi" w:cstheme="minorHAnsi"/>
          <w:color w:val="auto"/>
        </w:rPr>
        <w:t xml:space="preserve"> and once </w:t>
      </w:r>
      <w:r w:rsidR="00BA4E85" w:rsidRPr="009071A5">
        <w:rPr>
          <w:rFonts w:asciiTheme="minorHAnsi" w:hAnsiTheme="minorHAnsi" w:cstheme="minorHAnsi"/>
          <w:color w:val="auto"/>
        </w:rPr>
        <w:t xml:space="preserve">the menu </w:t>
      </w:r>
      <w:r w:rsidR="00E77AA8" w:rsidRPr="009071A5">
        <w:rPr>
          <w:rFonts w:asciiTheme="minorHAnsi" w:hAnsiTheme="minorHAnsi" w:cstheme="minorHAnsi"/>
          <w:color w:val="auto"/>
        </w:rPr>
        <w:t xml:space="preserve">has been </w:t>
      </w:r>
      <w:r w:rsidR="00BA4E85" w:rsidRPr="009071A5">
        <w:rPr>
          <w:rFonts w:asciiTheme="minorHAnsi" w:hAnsiTheme="minorHAnsi" w:cstheme="minorHAnsi"/>
          <w:color w:val="auto"/>
        </w:rPr>
        <w:t>displayed</w:t>
      </w:r>
      <w:r w:rsidR="00E77AA8" w:rsidRPr="009071A5">
        <w:rPr>
          <w:rFonts w:asciiTheme="minorHAnsi" w:hAnsiTheme="minorHAnsi" w:cstheme="minorHAnsi"/>
          <w:color w:val="auto"/>
        </w:rPr>
        <w:t xml:space="preserve"> select the following options</w:t>
      </w:r>
      <w:r w:rsidR="00FC1B01" w:rsidRPr="009071A5">
        <w:rPr>
          <w:rFonts w:asciiTheme="minorHAnsi" w:hAnsiTheme="minorHAnsi" w:cstheme="minorHAnsi"/>
          <w:color w:val="auto"/>
        </w:rPr>
        <w:t>.</w:t>
      </w:r>
    </w:p>
    <w:p w14:paraId="3860D5F1"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5FC5192" w14:textId="107F8C4A" w:rsidR="008012EE" w:rsidRPr="009071A5" w:rsidRDefault="008012EE"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5.1.3)</w:t>
      </w:r>
      <w:r w:rsidR="00ED4DF4" w:rsidRPr="009071A5">
        <w:rPr>
          <w:rFonts w:asciiTheme="minorHAnsi" w:hAnsiTheme="minorHAnsi" w:cstheme="minorHAnsi"/>
          <w:color w:val="auto"/>
        </w:rPr>
        <w:tab/>
      </w:r>
      <w:r w:rsidR="00E77AA8" w:rsidRPr="009071A5">
        <w:rPr>
          <w:rFonts w:asciiTheme="minorHAnsi" w:hAnsiTheme="minorHAnsi" w:cstheme="minorHAnsi"/>
          <w:color w:val="auto"/>
        </w:rPr>
        <w:t>S</w:t>
      </w:r>
      <w:r w:rsidR="00BA4E85" w:rsidRPr="009071A5">
        <w:rPr>
          <w:rFonts w:asciiTheme="minorHAnsi" w:hAnsiTheme="minorHAnsi" w:cstheme="minorHAnsi"/>
          <w:color w:val="auto"/>
        </w:rPr>
        <w:t xml:space="preserve">elect </w:t>
      </w:r>
      <w:r w:rsidRPr="00E73F97">
        <w:rPr>
          <w:rFonts w:asciiTheme="minorHAnsi" w:hAnsiTheme="minorHAnsi" w:cstheme="minorHAnsi"/>
          <w:b/>
          <w:color w:val="auto"/>
        </w:rPr>
        <w:t>Corrections</w:t>
      </w:r>
      <w:r w:rsidR="00BA4E85" w:rsidRPr="009071A5">
        <w:rPr>
          <w:rFonts w:asciiTheme="minorHAnsi" w:hAnsiTheme="minorHAnsi" w:cstheme="minorHAnsi"/>
          <w:color w:val="auto"/>
        </w:rPr>
        <w:t xml:space="preserve"> and </w:t>
      </w:r>
      <w:r w:rsidRPr="009071A5">
        <w:rPr>
          <w:rFonts w:asciiTheme="minorHAnsi" w:hAnsiTheme="minorHAnsi" w:cstheme="minorHAnsi"/>
          <w:color w:val="auto"/>
        </w:rPr>
        <w:t xml:space="preserve">click </w:t>
      </w:r>
      <w:r w:rsidR="00EB700B">
        <w:rPr>
          <w:rFonts w:asciiTheme="minorHAnsi" w:hAnsiTheme="minorHAnsi" w:cstheme="minorHAnsi"/>
          <w:color w:val="auto"/>
        </w:rPr>
        <w:t>on</w:t>
      </w:r>
      <w:r w:rsidR="00EB700B" w:rsidRPr="009071A5">
        <w:rPr>
          <w:rFonts w:asciiTheme="minorHAnsi" w:hAnsiTheme="minorHAnsi" w:cstheme="minorHAnsi"/>
          <w:color w:val="auto"/>
        </w:rPr>
        <w:t xml:space="preserve"> </w:t>
      </w:r>
      <w:r w:rsidRPr="009071A5">
        <w:rPr>
          <w:rFonts w:asciiTheme="minorHAnsi" w:hAnsiTheme="minorHAnsi" w:cstheme="minorHAnsi"/>
          <w:color w:val="auto"/>
        </w:rPr>
        <w:t xml:space="preserve">the box </w:t>
      </w:r>
      <w:r w:rsidRPr="00E73F97">
        <w:rPr>
          <w:rFonts w:asciiTheme="minorHAnsi" w:hAnsiTheme="minorHAnsi" w:cstheme="minorHAnsi"/>
          <w:b/>
          <w:color w:val="auto"/>
        </w:rPr>
        <w:t>Adaptive FL Background Subtraction</w:t>
      </w:r>
      <w:r w:rsidRPr="009071A5">
        <w:rPr>
          <w:rFonts w:asciiTheme="minorHAnsi" w:hAnsiTheme="minorHAnsi" w:cstheme="minorHAnsi"/>
          <w:color w:val="auto"/>
        </w:rPr>
        <w:t xml:space="preserve"> to remove the undesirable fluorescent signals from the luminescent image data. Choose the threshold of greatest interest and click </w:t>
      </w:r>
      <w:r w:rsidR="00EB700B" w:rsidRPr="00E73F97">
        <w:rPr>
          <w:rFonts w:asciiTheme="minorHAnsi" w:hAnsiTheme="minorHAnsi" w:cstheme="minorHAnsi"/>
          <w:b/>
          <w:color w:val="auto"/>
        </w:rPr>
        <w:t>S</w:t>
      </w:r>
      <w:r w:rsidRPr="00E73F97">
        <w:rPr>
          <w:rFonts w:asciiTheme="minorHAnsi" w:hAnsiTheme="minorHAnsi" w:cstheme="minorHAnsi"/>
          <w:b/>
          <w:color w:val="auto"/>
        </w:rPr>
        <w:t>et</w:t>
      </w:r>
      <w:r w:rsidRPr="009071A5">
        <w:rPr>
          <w:rFonts w:asciiTheme="minorHAnsi" w:hAnsiTheme="minorHAnsi" w:cstheme="minorHAnsi"/>
          <w:color w:val="auto"/>
        </w:rPr>
        <w:t>.</w:t>
      </w:r>
    </w:p>
    <w:p w14:paraId="6BD231C4"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9CC2369" w14:textId="57452163" w:rsidR="008012EE" w:rsidRPr="009071A5" w:rsidRDefault="00E77AA8"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5.1.4.</w:t>
      </w:r>
      <w:r w:rsidR="00ED4DF4" w:rsidRPr="009071A5">
        <w:rPr>
          <w:rFonts w:asciiTheme="minorHAnsi" w:hAnsiTheme="minorHAnsi" w:cstheme="minorHAnsi"/>
          <w:color w:val="auto"/>
        </w:rPr>
        <w:t>)</w:t>
      </w:r>
      <w:r w:rsidR="00ED4DF4" w:rsidRPr="009071A5">
        <w:rPr>
          <w:rFonts w:asciiTheme="minorHAnsi" w:hAnsiTheme="minorHAnsi" w:cstheme="minorHAnsi"/>
          <w:color w:val="auto"/>
        </w:rPr>
        <w:tab/>
      </w:r>
      <w:r w:rsidRPr="009071A5">
        <w:rPr>
          <w:rFonts w:asciiTheme="minorHAnsi" w:hAnsiTheme="minorHAnsi" w:cstheme="minorHAnsi"/>
          <w:color w:val="auto"/>
        </w:rPr>
        <w:t>Click</w:t>
      </w:r>
      <w:r w:rsidR="008012EE" w:rsidRPr="009071A5">
        <w:rPr>
          <w:rFonts w:asciiTheme="minorHAnsi" w:hAnsiTheme="minorHAnsi" w:cstheme="minorHAnsi"/>
          <w:color w:val="auto"/>
        </w:rPr>
        <w:t xml:space="preserve"> </w:t>
      </w:r>
      <w:r w:rsidR="008012EE" w:rsidRPr="00E73F97">
        <w:rPr>
          <w:rFonts w:asciiTheme="minorHAnsi" w:hAnsiTheme="minorHAnsi" w:cstheme="minorHAnsi"/>
          <w:b/>
          <w:color w:val="auto"/>
        </w:rPr>
        <w:t>Spectral</w:t>
      </w:r>
      <w:r w:rsidR="008012EE" w:rsidRPr="009071A5">
        <w:rPr>
          <w:rFonts w:asciiTheme="minorHAnsi" w:hAnsiTheme="minorHAnsi" w:cstheme="minorHAnsi"/>
          <w:color w:val="auto"/>
        </w:rPr>
        <w:t xml:space="preserve"> </w:t>
      </w:r>
      <w:proofErr w:type="spellStart"/>
      <w:r w:rsidR="008012EE" w:rsidRPr="00E73F97">
        <w:rPr>
          <w:rFonts w:asciiTheme="minorHAnsi" w:hAnsiTheme="minorHAnsi" w:cstheme="minorHAnsi"/>
          <w:b/>
          <w:color w:val="auto"/>
        </w:rPr>
        <w:t>Unmixing</w:t>
      </w:r>
      <w:proofErr w:type="spellEnd"/>
      <w:r w:rsidR="00EB700B">
        <w:rPr>
          <w:rFonts w:asciiTheme="minorHAnsi" w:hAnsiTheme="minorHAnsi" w:cstheme="minorHAnsi"/>
          <w:color w:val="auto"/>
        </w:rPr>
        <w:t>,</w:t>
      </w:r>
      <w:r w:rsidR="008012EE" w:rsidRPr="009071A5">
        <w:rPr>
          <w:rFonts w:asciiTheme="minorHAnsi" w:hAnsiTheme="minorHAnsi" w:cstheme="minorHAnsi"/>
          <w:color w:val="auto"/>
        </w:rPr>
        <w:t xml:space="preserve"> select the wavelengths </w:t>
      </w:r>
      <w:r w:rsidRPr="009071A5">
        <w:rPr>
          <w:rFonts w:asciiTheme="minorHAnsi" w:hAnsiTheme="minorHAnsi" w:cstheme="minorHAnsi"/>
          <w:color w:val="auto"/>
        </w:rPr>
        <w:t>of interest</w:t>
      </w:r>
      <w:r w:rsidR="008012EE" w:rsidRPr="009071A5">
        <w:rPr>
          <w:rFonts w:asciiTheme="minorHAnsi" w:hAnsiTheme="minorHAnsi" w:cstheme="minorHAnsi"/>
          <w:color w:val="auto"/>
        </w:rPr>
        <w:t xml:space="preserve">, the method </w:t>
      </w:r>
      <w:r w:rsidRPr="009071A5">
        <w:rPr>
          <w:rFonts w:asciiTheme="minorHAnsi" w:hAnsiTheme="minorHAnsi" w:cstheme="minorHAnsi"/>
          <w:color w:val="auto"/>
        </w:rPr>
        <w:t xml:space="preserve">chosen for </w:t>
      </w:r>
      <w:proofErr w:type="spellStart"/>
      <w:r w:rsidRPr="009071A5">
        <w:rPr>
          <w:rFonts w:asciiTheme="minorHAnsi" w:hAnsiTheme="minorHAnsi" w:cstheme="minorHAnsi"/>
          <w:color w:val="auto"/>
        </w:rPr>
        <w:t>unmixing</w:t>
      </w:r>
      <w:proofErr w:type="spellEnd"/>
      <w:r w:rsidR="00FC1B01" w:rsidRPr="009071A5">
        <w:rPr>
          <w:rFonts w:asciiTheme="minorHAnsi" w:hAnsiTheme="minorHAnsi" w:cstheme="minorHAnsi"/>
          <w:color w:val="auto"/>
        </w:rPr>
        <w:t xml:space="preserve"> </w:t>
      </w:r>
      <w:r w:rsidR="008012EE" w:rsidRPr="009071A5">
        <w:rPr>
          <w:rFonts w:asciiTheme="minorHAnsi" w:hAnsiTheme="minorHAnsi" w:cstheme="minorHAnsi"/>
          <w:color w:val="auto"/>
        </w:rPr>
        <w:t xml:space="preserve">(library, guided, automatic or manual) and then click </w:t>
      </w:r>
      <w:r w:rsidR="008012EE" w:rsidRPr="00E73F97">
        <w:rPr>
          <w:rFonts w:asciiTheme="minorHAnsi" w:hAnsiTheme="minorHAnsi" w:cstheme="minorHAnsi"/>
          <w:b/>
          <w:color w:val="auto"/>
        </w:rPr>
        <w:t>Start</w:t>
      </w:r>
      <w:r w:rsidR="008012EE" w:rsidRPr="009071A5">
        <w:rPr>
          <w:rFonts w:asciiTheme="minorHAnsi" w:hAnsiTheme="minorHAnsi" w:cstheme="minorHAnsi"/>
          <w:color w:val="auto"/>
        </w:rPr>
        <w:t xml:space="preserve"> </w:t>
      </w:r>
      <w:proofErr w:type="spellStart"/>
      <w:r w:rsidR="008012EE" w:rsidRPr="00E73F97">
        <w:rPr>
          <w:rFonts w:asciiTheme="minorHAnsi" w:hAnsiTheme="minorHAnsi" w:cstheme="minorHAnsi"/>
          <w:b/>
          <w:color w:val="auto"/>
        </w:rPr>
        <w:t>Unmix</w:t>
      </w:r>
      <w:proofErr w:type="spellEnd"/>
      <w:r w:rsidR="008012EE" w:rsidRPr="009071A5">
        <w:rPr>
          <w:rFonts w:asciiTheme="minorHAnsi" w:hAnsiTheme="minorHAnsi" w:cstheme="minorHAnsi"/>
          <w:color w:val="auto"/>
        </w:rPr>
        <w:t>.</w:t>
      </w:r>
    </w:p>
    <w:p w14:paraId="2777730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C856F99" w14:textId="2488BCBE"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w:t>
      </w:r>
      <w:r w:rsidR="00E77AA8" w:rsidRPr="009071A5">
        <w:rPr>
          <w:rFonts w:asciiTheme="minorHAnsi" w:hAnsiTheme="minorHAnsi" w:cstheme="minorHAnsi"/>
          <w:color w:val="auto"/>
        </w:rPr>
        <w:t>5</w:t>
      </w:r>
      <w:r w:rsidR="00ED4DF4" w:rsidRPr="009071A5">
        <w:rPr>
          <w:rFonts w:asciiTheme="minorHAnsi" w:hAnsiTheme="minorHAnsi" w:cstheme="minorHAnsi"/>
          <w:color w:val="auto"/>
        </w:rPr>
        <w:t>)</w:t>
      </w:r>
      <w:r w:rsidR="00ED4DF4" w:rsidRPr="009071A5">
        <w:rPr>
          <w:rFonts w:asciiTheme="minorHAnsi" w:hAnsiTheme="minorHAnsi" w:cstheme="minorHAnsi"/>
          <w:color w:val="auto"/>
        </w:rPr>
        <w:tab/>
      </w:r>
      <w:r w:rsidR="008012EE" w:rsidRPr="009071A5">
        <w:rPr>
          <w:rFonts w:asciiTheme="minorHAnsi" w:hAnsiTheme="minorHAnsi" w:cstheme="minorHAnsi"/>
          <w:color w:val="auto"/>
        </w:rPr>
        <w:t xml:space="preserve">Select the </w:t>
      </w:r>
      <w:r w:rsidR="008012EE" w:rsidRPr="00E73F97">
        <w:rPr>
          <w:rFonts w:asciiTheme="minorHAnsi" w:hAnsiTheme="minorHAnsi" w:cstheme="minorHAnsi"/>
          <w:b/>
          <w:color w:val="auto"/>
        </w:rPr>
        <w:t>Unmixed</w:t>
      </w:r>
      <w:r w:rsidR="008012EE" w:rsidRPr="009071A5">
        <w:rPr>
          <w:rFonts w:asciiTheme="minorHAnsi" w:hAnsiTheme="minorHAnsi" w:cstheme="minorHAnsi"/>
          <w:color w:val="auto"/>
        </w:rPr>
        <w:t xml:space="preserve"> image corresponding to </w:t>
      </w:r>
      <w:proofErr w:type="spellStart"/>
      <w:r w:rsidR="008012EE" w:rsidRPr="009071A5">
        <w:rPr>
          <w:rFonts w:asciiTheme="minorHAnsi" w:hAnsiTheme="minorHAnsi" w:cstheme="minorHAnsi"/>
          <w:color w:val="auto"/>
        </w:rPr>
        <w:t>mCherry</w:t>
      </w:r>
      <w:proofErr w:type="spellEnd"/>
      <w:r w:rsidR="008012EE" w:rsidRPr="009071A5">
        <w:rPr>
          <w:rFonts w:asciiTheme="minorHAnsi" w:hAnsiTheme="minorHAnsi" w:cstheme="minorHAnsi"/>
          <w:color w:val="auto"/>
        </w:rPr>
        <w:t xml:space="preserve"> signal and double click. A new window will appear with the final image of </w:t>
      </w:r>
      <w:r w:rsidR="00EB700B">
        <w:rPr>
          <w:rFonts w:asciiTheme="minorHAnsi" w:hAnsiTheme="minorHAnsi" w:cstheme="minorHAnsi"/>
          <w:color w:val="auto"/>
        </w:rPr>
        <w:t>the</w:t>
      </w:r>
      <w:r w:rsidR="00EB700B" w:rsidRPr="009071A5">
        <w:rPr>
          <w:rFonts w:asciiTheme="minorHAnsi" w:hAnsiTheme="minorHAnsi" w:cstheme="minorHAnsi"/>
          <w:color w:val="auto"/>
        </w:rPr>
        <w:t xml:space="preserve"> </w:t>
      </w:r>
      <w:r w:rsidR="008012EE" w:rsidRPr="009071A5">
        <w:rPr>
          <w:rFonts w:asciiTheme="minorHAnsi" w:hAnsiTheme="minorHAnsi" w:cstheme="minorHAnsi"/>
          <w:color w:val="auto"/>
        </w:rPr>
        <w:t>signal of interest.</w:t>
      </w:r>
    </w:p>
    <w:p w14:paraId="16170B10"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D102D6C" w14:textId="7E487B33" w:rsidR="008012EE" w:rsidRPr="009071A5" w:rsidRDefault="00C412B2" w:rsidP="00555374">
      <w:pPr>
        <w:pStyle w:val="NormalWeb"/>
        <w:spacing w:before="0" w:beforeAutospacing="0" w:after="0" w:afterAutospacing="0"/>
        <w:rPr>
          <w:rFonts w:asciiTheme="minorHAnsi" w:hAnsiTheme="minorHAnsi" w:cstheme="minorHAnsi"/>
          <w:color w:val="auto"/>
        </w:rPr>
      </w:pPr>
      <w:proofErr w:type="gramStart"/>
      <w:r w:rsidRPr="009071A5">
        <w:rPr>
          <w:rFonts w:asciiTheme="minorHAnsi" w:hAnsiTheme="minorHAnsi" w:cstheme="minorHAnsi"/>
          <w:color w:val="auto"/>
        </w:rPr>
        <w:t>5.1.</w:t>
      </w:r>
      <w:r w:rsidR="00ED4DF4" w:rsidRPr="009071A5">
        <w:rPr>
          <w:rFonts w:asciiTheme="minorHAnsi" w:hAnsiTheme="minorHAnsi" w:cstheme="minorHAnsi"/>
          <w:color w:val="auto"/>
        </w:rPr>
        <w:t>6)</w:t>
      </w:r>
      <w:r w:rsidR="00ED4DF4" w:rsidRPr="009071A5">
        <w:rPr>
          <w:rFonts w:asciiTheme="minorHAnsi" w:hAnsiTheme="minorHAnsi" w:cstheme="minorHAnsi"/>
          <w:color w:val="auto"/>
        </w:rPr>
        <w:tab/>
      </w:r>
      <w:r w:rsidR="008012EE" w:rsidRPr="009071A5">
        <w:rPr>
          <w:rFonts w:asciiTheme="minorHAnsi" w:hAnsiTheme="minorHAnsi" w:cstheme="minorHAnsi"/>
          <w:color w:val="auto"/>
        </w:rPr>
        <w:t xml:space="preserve">Repeat </w:t>
      </w:r>
      <w:r w:rsidR="00EB700B" w:rsidRPr="009071A5">
        <w:rPr>
          <w:rFonts w:asciiTheme="minorHAnsi" w:hAnsiTheme="minorHAnsi" w:cstheme="minorHAnsi"/>
          <w:color w:val="auto"/>
        </w:rPr>
        <w:t xml:space="preserve">step </w:t>
      </w:r>
      <w:r w:rsidR="008012EE" w:rsidRPr="009071A5">
        <w:rPr>
          <w:rFonts w:asciiTheme="minorHAnsi" w:hAnsiTheme="minorHAnsi" w:cstheme="minorHAnsi"/>
          <w:color w:val="auto"/>
        </w:rPr>
        <w:t>5.1.3</w:t>
      </w:r>
      <w:r w:rsidR="00E77AA8" w:rsidRPr="009071A5">
        <w:rPr>
          <w:rFonts w:asciiTheme="minorHAnsi" w:hAnsiTheme="minorHAnsi" w:cstheme="minorHAnsi"/>
          <w:color w:val="auto"/>
        </w:rPr>
        <w:t>.</w:t>
      </w:r>
      <w:proofErr w:type="gramEnd"/>
      <w:r w:rsidR="00E77AA8" w:rsidRPr="009071A5">
        <w:rPr>
          <w:rFonts w:asciiTheme="minorHAnsi" w:hAnsiTheme="minorHAnsi" w:cstheme="minorHAnsi"/>
          <w:color w:val="auto"/>
        </w:rPr>
        <w:t xml:space="preserve"> </w:t>
      </w:r>
    </w:p>
    <w:p w14:paraId="40AB3C1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42CE625" w14:textId="720595EB" w:rsidR="008012EE" w:rsidRPr="009071A5" w:rsidRDefault="00E77AA8"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5.1.7</w:t>
      </w:r>
      <w:r w:rsidR="00ED4DF4" w:rsidRPr="009071A5">
        <w:rPr>
          <w:rFonts w:asciiTheme="minorHAnsi" w:hAnsiTheme="minorHAnsi" w:cstheme="minorHAnsi"/>
          <w:color w:val="auto"/>
        </w:rPr>
        <w:t>)</w:t>
      </w:r>
      <w:r w:rsidR="00ED4DF4" w:rsidRPr="009071A5">
        <w:rPr>
          <w:rFonts w:asciiTheme="minorHAnsi" w:hAnsiTheme="minorHAnsi" w:cstheme="minorHAnsi"/>
          <w:color w:val="auto"/>
        </w:rPr>
        <w:tab/>
      </w:r>
      <w:r w:rsidR="00FC1B01" w:rsidRPr="009071A5">
        <w:rPr>
          <w:rFonts w:asciiTheme="minorHAnsi" w:hAnsiTheme="minorHAnsi" w:cstheme="minorHAnsi"/>
          <w:color w:val="auto"/>
        </w:rPr>
        <w:t xml:space="preserve">OPTIONAL: </w:t>
      </w:r>
      <w:r w:rsidR="008012EE" w:rsidRPr="009071A5">
        <w:rPr>
          <w:rFonts w:asciiTheme="minorHAnsi" w:hAnsiTheme="minorHAnsi" w:cstheme="minorHAnsi"/>
          <w:color w:val="auto"/>
        </w:rPr>
        <w:t xml:space="preserve">If a representative image (JPEG) </w:t>
      </w:r>
      <w:r w:rsidR="00E260EA" w:rsidRPr="009071A5">
        <w:rPr>
          <w:rFonts w:asciiTheme="minorHAnsi" w:hAnsiTheme="minorHAnsi" w:cstheme="minorHAnsi"/>
          <w:color w:val="auto"/>
        </w:rPr>
        <w:t xml:space="preserve">of the </w:t>
      </w:r>
      <w:proofErr w:type="spellStart"/>
      <w:r w:rsidR="00E260EA" w:rsidRPr="009071A5">
        <w:rPr>
          <w:rFonts w:asciiTheme="minorHAnsi" w:hAnsiTheme="minorHAnsi" w:cstheme="minorHAnsi"/>
          <w:color w:val="auto"/>
        </w:rPr>
        <w:t>unmix</w:t>
      </w:r>
      <w:proofErr w:type="spellEnd"/>
      <w:r w:rsidR="00E260EA" w:rsidRPr="009071A5">
        <w:rPr>
          <w:rFonts w:asciiTheme="minorHAnsi" w:hAnsiTheme="minorHAnsi" w:cstheme="minorHAnsi"/>
          <w:color w:val="auto"/>
        </w:rPr>
        <w:t xml:space="preserve"> result </w:t>
      </w:r>
      <w:r w:rsidR="008012EE" w:rsidRPr="009071A5">
        <w:rPr>
          <w:rFonts w:asciiTheme="minorHAnsi" w:hAnsiTheme="minorHAnsi" w:cstheme="minorHAnsi"/>
          <w:color w:val="auto"/>
        </w:rPr>
        <w:t xml:space="preserve">is needed, choose the desired settings in </w:t>
      </w:r>
      <w:r w:rsidR="00211707" w:rsidRPr="00E73F97">
        <w:rPr>
          <w:rFonts w:asciiTheme="minorHAnsi" w:hAnsiTheme="minorHAnsi" w:cstheme="minorHAnsi"/>
          <w:b/>
          <w:color w:val="auto"/>
        </w:rPr>
        <w:t>Tool Palette</w:t>
      </w:r>
      <w:r w:rsidR="00EB700B">
        <w:rPr>
          <w:rFonts w:asciiTheme="minorHAnsi" w:hAnsiTheme="minorHAnsi" w:cstheme="minorHAnsi"/>
          <w:b/>
          <w:color w:val="auto"/>
        </w:rPr>
        <w:t xml:space="preserve"> | </w:t>
      </w:r>
      <w:r w:rsidR="008012EE" w:rsidRPr="00E73F97">
        <w:rPr>
          <w:rFonts w:asciiTheme="minorHAnsi" w:hAnsiTheme="minorHAnsi" w:cstheme="minorHAnsi"/>
          <w:b/>
          <w:color w:val="auto"/>
        </w:rPr>
        <w:t>Image Adjust</w:t>
      </w:r>
      <w:r w:rsidR="008012EE" w:rsidRPr="009071A5">
        <w:rPr>
          <w:rFonts w:asciiTheme="minorHAnsi" w:hAnsiTheme="minorHAnsi" w:cstheme="minorHAnsi"/>
          <w:color w:val="auto"/>
        </w:rPr>
        <w:t xml:space="preserve"> (color table, binning, con</w:t>
      </w:r>
      <w:r w:rsidR="00E260EA" w:rsidRPr="009071A5">
        <w:rPr>
          <w:rFonts w:asciiTheme="minorHAnsi" w:hAnsiTheme="minorHAnsi" w:cstheme="minorHAnsi"/>
          <w:color w:val="auto"/>
        </w:rPr>
        <w:t xml:space="preserve">trast, </w:t>
      </w:r>
      <w:r w:rsidR="00E260EA" w:rsidRPr="00E73F97">
        <w:rPr>
          <w:rFonts w:asciiTheme="minorHAnsi" w:hAnsiTheme="minorHAnsi" w:cstheme="minorHAnsi"/>
          <w:i/>
          <w:color w:val="auto"/>
        </w:rPr>
        <w:t>etc</w:t>
      </w:r>
      <w:r w:rsidR="00E260EA" w:rsidRPr="009071A5">
        <w:rPr>
          <w:rFonts w:asciiTheme="minorHAnsi" w:hAnsiTheme="minorHAnsi" w:cstheme="minorHAnsi"/>
          <w:color w:val="auto"/>
        </w:rPr>
        <w:t xml:space="preserve">.), and then click on </w:t>
      </w:r>
      <w:r w:rsidR="008012EE" w:rsidRPr="00E73F97">
        <w:rPr>
          <w:rFonts w:asciiTheme="minorHAnsi" w:hAnsiTheme="minorHAnsi" w:cstheme="minorHAnsi"/>
          <w:b/>
          <w:color w:val="auto"/>
        </w:rPr>
        <w:t>Export Graphics</w:t>
      </w:r>
      <w:r w:rsidR="008012EE" w:rsidRPr="009071A5">
        <w:rPr>
          <w:rFonts w:asciiTheme="minorHAnsi" w:hAnsiTheme="minorHAnsi" w:cstheme="minorHAnsi"/>
          <w:color w:val="auto"/>
        </w:rPr>
        <w:t xml:space="preserve"> </w:t>
      </w:r>
      <w:r w:rsidR="00E260EA" w:rsidRPr="009071A5">
        <w:rPr>
          <w:rFonts w:asciiTheme="minorHAnsi" w:hAnsiTheme="minorHAnsi" w:cstheme="minorHAnsi"/>
          <w:color w:val="auto"/>
        </w:rPr>
        <w:t xml:space="preserve">in the </w:t>
      </w:r>
      <w:proofErr w:type="spellStart"/>
      <w:r w:rsidR="00E260EA" w:rsidRPr="009071A5">
        <w:rPr>
          <w:rFonts w:asciiTheme="minorHAnsi" w:hAnsiTheme="minorHAnsi" w:cstheme="minorHAnsi"/>
          <w:color w:val="auto"/>
        </w:rPr>
        <w:t>unmix</w:t>
      </w:r>
      <w:proofErr w:type="spellEnd"/>
      <w:r w:rsidR="00E260EA" w:rsidRPr="009071A5">
        <w:rPr>
          <w:rFonts w:asciiTheme="minorHAnsi" w:hAnsiTheme="minorHAnsi" w:cstheme="minorHAnsi"/>
          <w:color w:val="auto"/>
        </w:rPr>
        <w:t xml:space="preserve"> window </w:t>
      </w:r>
      <w:r w:rsidR="008012EE" w:rsidRPr="009071A5">
        <w:rPr>
          <w:rFonts w:asciiTheme="minorHAnsi" w:hAnsiTheme="minorHAnsi" w:cstheme="minorHAnsi"/>
          <w:color w:val="auto"/>
        </w:rPr>
        <w:t>to export the current image view as an image.</w:t>
      </w:r>
    </w:p>
    <w:p w14:paraId="4985DE3A"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FAB272C" w14:textId="3A5C7CE0"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w:t>
      </w:r>
      <w:r w:rsidR="00E77AA8" w:rsidRPr="009071A5">
        <w:rPr>
          <w:rFonts w:asciiTheme="minorHAnsi" w:hAnsiTheme="minorHAnsi" w:cstheme="minorHAnsi"/>
          <w:color w:val="auto"/>
        </w:rPr>
        <w:t>8</w:t>
      </w:r>
      <w:r w:rsidRPr="009071A5">
        <w:rPr>
          <w:rFonts w:asciiTheme="minorHAnsi" w:hAnsiTheme="minorHAnsi" w:cstheme="minorHAnsi"/>
          <w:color w:val="auto"/>
        </w:rPr>
        <w:t>)</w:t>
      </w:r>
      <w:r w:rsidRPr="009071A5">
        <w:rPr>
          <w:rFonts w:asciiTheme="minorHAnsi" w:hAnsiTheme="minorHAnsi" w:cstheme="minorHAnsi"/>
          <w:color w:val="auto"/>
        </w:rPr>
        <w:tab/>
      </w:r>
      <w:r w:rsidR="008012EE" w:rsidRPr="009071A5">
        <w:rPr>
          <w:rFonts w:asciiTheme="minorHAnsi" w:hAnsiTheme="minorHAnsi" w:cstheme="minorHAnsi"/>
          <w:color w:val="auto"/>
        </w:rPr>
        <w:t xml:space="preserve">Save the unmixed file: </w:t>
      </w:r>
      <w:r w:rsidR="008012EE" w:rsidRPr="00E73F97">
        <w:rPr>
          <w:rFonts w:asciiTheme="minorHAnsi" w:hAnsiTheme="minorHAnsi" w:cstheme="minorHAnsi"/>
          <w:b/>
          <w:color w:val="auto"/>
        </w:rPr>
        <w:t>File</w:t>
      </w:r>
      <w:r w:rsidR="00EB700B">
        <w:rPr>
          <w:rFonts w:asciiTheme="minorHAnsi" w:hAnsiTheme="minorHAnsi" w:cstheme="minorHAnsi"/>
          <w:b/>
          <w:color w:val="auto"/>
        </w:rPr>
        <w:t xml:space="preserve"> | </w:t>
      </w:r>
      <w:r w:rsidR="008012EE" w:rsidRPr="00E73F97">
        <w:rPr>
          <w:rFonts w:asciiTheme="minorHAnsi" w:hAnsiTheme="minorHAnsi" w:cstheme="minorHAnsi"/>
          <w:b/>
          <w:color w:val="auto"/>
        </w:rPr>
        <w:t xml:space="preserve">Save </w:t>
      </w:r>
      <w:r w:rsidR="00EB700B" w:rsidRPr="006836F4">
        <w:rPr>
          <w:rFonts w:asciiTheme="minorHAnsi" w:hAnsiTheme="minorHAnsi" w:cstheme="minorHAnsi"/>
          <w:b/>
          <w:color w:val="auto"/>
        </w:rPr>
        <w:t>As</w:t>
      </w:r>
      <w:r w:rsidR="00EB700B">
        <w:rPr>
          <w:rFonts w:asciiTheme="minorHAnsi" w:hAnsiTheme="minorHAnsi" w:cstheme="minorHAnsi"/>
          <w:b/>
          <w:color w:val="auto"/>
        </w:rPr>
        <w:t xml:space="preserve"> | </w:t>
      </w:r>
      <w:r w:rsidR="00EB700B" w:rsidRPr="006836F4">
        <w:rPr>
          <w:rFonts w:asciiTheme="minorHAnsi" w:hAnsiTheme="minorHAnsi" w:cstheme="minorHAnsi"/>
          <w:b/>
          <w:color w:val="auto"/>
        </w:rPr>
        <w:t>Choose Folder</w:t>
      </w:r>
      <w:r w:rsidR="00EB700B" w:rsidRPr="009071A5">
        <w:rPr>
          <w:rFonts w:asciiTheme="minorHAnsi" w:hAnsiTheme="minorHAnsi" w:cstheme="minorHAnsi"/>
          <w:color w:val="auto"/>
        </w:rPr>
        <w:t xml:space="preserve"> </w:t>
      </w:r>
      <w:r w:rsidR="008012EE" w:rsidRPr="009071A5">
        <w:rPr>
          <w:rFonts w:asciiTheme="minorHAnsi" w:hAnsiTheme="minorHAnsi" w:cstheme="minorHAnsi"/>
          <w:color w:val="auto"/>
        </w:rPr>
        <w:t xml:space="preserve">and </w:t>
      </w:r>
      <w:r w:rsidR="00EB700B">
        <w:rPr>
          <w:rFonts w:asciiTheme="minorHAnsi" w:hAnsiTheme="minorHAnsi" w:cstheme="minorHAnsi"/>
          <w:b/>
          <w:color w:val="auto"/>
        </w:rPr>
        <w:t>O</w:t>
      </w:r>
      <w:r w:rsidR="008012EE" w:rsidRPr="00E73F97">
        <w:rPr>
          <w:rFonts w:asciiTheme="minorHAnsi" w:hAnsiTheme="minorHAnsi" w:cstheme="minorHAnsi"/>
          <w:b/>
          <w:color w:val="auto"/>
        </w:rPr>
        <w:t>k</w:t>
      </w:r>
      <w:r w:rsidR="008012EE" w:rsidRPr="009071A5">
        <w:rPr>
          <w:rFonts w:asciiTheme="minorHAnsi" w:hAnsiTheme="minorHAnsi" w:cstheme="minorHAnsi"/>
          <w:color w:val="auto"/>
        </w:rPr>
        <w:t>.</w:t>
      </w:r>
    </w:p>
    <w:p w14:paraId="540A7D21"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16F3308" w14:textId="77777777"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w:t>
      </w:r>
      <w:r w:rsidR="00E77AA8" w:rsidRPr="009071A5">
        <w:rPr>
          <w:rFonts w:asciiTheme="minorHAnsi" w:hAnsiTheme="minorHAnsi" w:cstheme="minorHAnsi"/>
          <w:color w:val="auto"/>
        </w:rPr>
        <w:t>9</w:t>
      </w:r>
      <w:r w:rsidRPr="009071A5">
        <w:rPr>
          <w:rFonts w:asciiTheme="minorHAnsi" w:hAnsiTheme="minorHAnsi" w:cstheme="minorHAnsi"/>
          <w:color w:val="auto"/>
        </w:rPr>
        <w:t>)</w:t>
      </w:r>
      <w:r w:rsidRPr="009071A5">
        <w:rPr>
          <w:rFonts w:asciiTheme="minorHAnsi" w:hAnsiTheme="minorHAnsi" w:cstheme="minorHAnsi"/>
          <w:color w:val="auto"/>
        </w:rPr>
        <w:tab/>
      </w:r>
      <w:r w:rsidR="008012EE" w:rsidRPr="009071A5">
        <w:rPr>
          <w:rFonts w:asciiTheme="minorHAnsi" w:hAnsiTheme="minorHAnsi" w:cstheme="minorHAnsi"/>
          <w:color w:val="auto"/>
        </w:rPr>
        <w:t>Repeat the process with the rest of the monitoring days and with all animals.</w:t>
      </w:r>
    </w:p>
    <w:p w14:paraId="12057DCB" w14:textId="77777777" w:rsidR="00555374" w:rsidRPr="009071A5" w:rsidRDefault="00555374" w:rsidP="00555374">
      <w:pPr>
        <w:pStyle w:val="NormalWeb"/>
        <w:spacing w:before="0" w:beforeAutospacing="0" w:after="0" w:afterAutospacing="0"/>
        <w:rPr>
          <w:rFonts w:asciiTheme="minorHAnsi" w:hAnsiTheme="minorHAnsi" w:cstheme="minorHAnsi"/>
          <w:b/>
          <w:color w:val="auto"/>
          <w:highlight w:val="yellow"/>
        </w:rPr>
      </w:pPr>
    </w:p>
    <w:p w14:paraId="77B79DF3" w14:textId="092F7784" w:rsidR="008012EE" w:rsidRPr="009071A5" w:rsidRDefault="00FF7957" w:rsidP="00555374">
      <w:pPr>
        <w:pStyle w:val="NormalWeb"/>
        <w:spacing w:before="0" w:beforeAutospacing="0" w:after="0" w:afterAutospacing="0"/>
        <w:rPr>
          <w:rFonts w:asciiTheme="minorHAnsi" w:hAnsiTheme="minorHAnsi" w:cstheme="minorHAnsi"/>
          <w:b/>
          <w:color w:val="auto"/>
          <w:highlight w:val="yellow"/>
        </w:rPr>
      </w:pPr>
      <w:r w:rsidRPr="009071A5">
        <w:rPr>
          <w:rFonts w:asciiTheme="minorHAnsi" w:hAnsiTheme="minorHAnsi" w:cstheme="minorHAnsi"/>
          <w:b/>
          <w:color w:val="auto"/>
          <w:highlight w:val="yellow"/>
        </w:rPr>
        <w:t xml:space="preserve">5.2) </w:t>
      </w:r>
      <w:r w:rsidRPr="009071A5">
        <w:rPr>
          <w:rFonts w:asciiTheme="minorHAnsi" w:hAnsiTheme="minorHAnsi" w:cstheme="minorHAnsi"/>
          <w:b/>
          <w:color w:val="auto"/>
          <w:highlight w:val="yellow"/>
        </w:rPr>
        <w:tab/>
        <w:t>ROIs set up and signal quantification</w:t>
      </w:r>
    </w:p>
    <w:p w14:paraId="5A335EE0" w14:textId="77777777" w:rsidR="00555374" w:rsidRPr="007B3FBD" w:rsidRDefault="00555374" w:rsidP="00555374">
      <w:pPr>
        <w:pStyle w:val="NormalWeb"/>
        <w:spacing w:before="0" w:beforeAutospacing="0" w:after="0" w:afterAutospacing="0"/>
        <w:rPr>
          <w:rFonts w:asciiTheme="minorHAnsi" w:hAnsiTheme="minorHAnsi" w:cstheme="minorHAnsi"/>
          <w:color w:val="auto"/>
          <w:highlight w:val="yellow"/>
        </w:rPr>
      </w:pPr>
    </w:p>
    <w:p w14:paraId="7FCB8AEB" w14:textId="7DF200F2" w:rsidR="008012EE" w:rsidRPr="007B3FBD" w:rsidRDefault="00FF7957"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t>5.2.1)</w:t>
      </w:r>
      <w:r w:rsidRPr="007B3FBD">
        <w:rPr>
          <w:rFonts w:asciiTheme="minorHAnsi" w:hAnsiTheme="minorHAnsi" w:cstheme="minorHAnsi"/>
          <w:color w:val="auto"/>
          <w:highlight w:val="yellow"/>
        </w:rPr>
        <w:tab/>
        <w:t xml:space="preserve">Click </w:t>
      </w:r>
      <w:r w:rsidRPr="007B3FBD">
        <w:rPr>
          <w:rFonts w:asciiTheme="minorHAnsi" w:hAnsiTheme="minorHAnsi" w:cstheme="minorHAnsi"/>
          <w:b/>
          <w:color w:val="auto"/>
          <w:highlight w:val="yellow"/>
        </w:rPr>
        <w:t>Browse</w:t>
      </w:r>
      <w:r w:rsidRPr="007B3FBD">
        <w:rPr>
          <w:rFonts w:asciiTheme="minorHAnsi" w:hAnsiTheme="minorHAnsi" w:cstheme="minorHAnsi"/>
          <w:color w:val="auto"/>
          <w:highlight w:val="yellow"/>
        </w:rPr>
        <w:t xml:space="preserve"> and select the </w:t>
      </w:r>
      <w:r w:rsidRPr="007B3FBD">
        <w:rPr>
          <w:rFonts w:asciiTheme="minorHAnsi" w:hAnsiTheme="minorHAnsi" w:cstheme="minorHAnsi"/>
          <w:b/>
          <w:color w:val="auto"/>
          <w:highlight w:val="yellow"/>
        </w:rPr>
        <w:t>Unmixed file</w:t>
      </w:r>
      <w:r w:rsidRPr="007B3FBD">
        <w:rPr>
          <w:rFonts w:asciiTheme="minorHAnsi" w:hAnsiTheme="minorHAnsi" w:cstheme="minorHAnsi"/>
          <w:color w:val="auto"/>
          <w:highlight w:val="yellow"/>
        </w:rPr>
        <w:t xml:space="preserve"> (see step 5.1.8) of interest to be analyzed. A new window will appear.</w:t>
      </w:r>
    </w:p>
    <w:p w14:paraId="3E9D4784" w14:textId="74BA6A00" w:rsidR="008012EE" w:rsidRPr="007B3FBD" w:rsidRDefault="00555374"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br/>
      </w:r>
      <w:r w:rsidR="00FF7957" w:rsidRPr="007B3FBD">
        <w:rPr>
          <w:rFonts w:asciiTheme="minorHAnsi" w:hAnsiTheme="minorHAnsi" w:cstheme="minorHAnsi"/>
          <w:color w:val="auto"/>
          <w:highlight w:val="yellow"/>
        </w:rPr>
        <w:t>5.2.2)</w:t>
      </w:r>
      <w:r w:rsidR="00FF7957" w:rsidRPr="007B3FBD">
        <w:rPr>
          <w:rFonts w:asciiTheme="minorHAnsi" w:hAnsiTheme="minorHAnsi" w:cstheme="minorHAnsi"/>
          <w:color w:val="auto"/>
          <w:highlight w:val="yellow"/>
        </w:rPr>
        <w:tab/>
        <w:t xml:space="preserve">Click </w:t>
      </w:r>
      <w:r w:rsidR="00EB700B" w:rsidRPr="007B3FBD">
        <w:rPr>
          <w:rFonts w:asciiTheme="minorHAnsi" w:hAnsiTheme="minorHAnsi" w:cstheme="minorHAnsi"/>
          <w:b/>
          <w:color w:val="auto"/>
          <w:highlight w:val="yellow"/>
        </w:rPr>
        <w:t xml:space="preserve">Add </w:t>
      </w:r>
      <w:proofErr w:type="gramStart"/>
      <w:r w:rsidR="00EB700B" w:rsidRPr="007B3FBD">
        <w:rPr>
          <w:rFonts w:asciiTheme="minorHAnsi" w:hAnsiTheme="minorHAnsi" w:cstheme="minorHAnsi"/>
          <w:b/>
          <w:color w:val="auto"/>
          <w:highlight w:val="yellow"/>
        </w:rPr>
        <w:t>To</w:t>
      </w:r>
      <w:proofErr w:type="gramEnd"/>
      <w:r w:rsidR="00EB700B" w:rsidRPr="007B3FBD">
        <w:rPr>
          <w:rFonts w:asciiTheme="minorHAnsi" w:hAnsiTheme="minorHAnsi" w:cstheme="minorHAnsi"/>
          <w:b/>
          <w:color w:val="auto"/>
          <w:highlight w:val="yellow"/>
        </w:rPr>
        <w:t xml:space="preserve"> List</w:t>
      </w:r>
      <w:r w:rsidR="00EB700B" w:rsidRPr="007B3FBD">
        <w:rPr>
          <w:rFonts w:asciiTheme="minorHAnsi" w:hAnsiTheme="minorHAnsi" w:cstheme="minorHAnsi"/>
          <w:color w:val="auto"/>
          <w:highlight w:val="yellow"/>
        </w:rPr>
        <w:t xml:space="preserve"> </w:t>
      </w:r>
      <w:r w:rsidR="00FF7957" w:rsidRPr="007B3FBD">
        <w:rPr>
          <w:rFonts w:asciiTheme="minorHAnsi" w:hAnsiTheme="minorHAnsi" w:cstheme="minorHAnsi"/>
          <w:color w:val="auto"/>
          <w:highlight w:val="yellow"/>
        </w:rPr>
        <w:t xml:space="preserve">to include all the unmixed files from each animal at different time points and then click on </w:t>
      </w:r>
      <w:r w:rsidR="00EB700B" w:rsidRPr="007B3FBD">
        <w:rPr>
          <w:rFonts w:asciiTheme="minorHAnsi" w:hAnsiTheme="minorHAnsi" w:cstheme="minorHAnsi"/>
          <w:b/>
          <w:color w:val="auto"/>
          <w:highlight w:val="yellow"/>
        </w:rPr>
        <w:t>Load As A Group</w:t>
      </w:r>
      <w:r w:rsidR="00FF7957" w:rsidRPr="007B3FBD">
        <w:rPr>
          <w:rFonts w:asciiTheme="minorHAnsi" w:hAnsiTheme="minorHAnsi" w:cstheme="minorHAnsi"/>
          <w:color w:val="auto"/>
          <w:highlight w:val="yellow"/>
        </w:rPr>
        <w:t>. All images must appear as a single sequence.</w:t>
      </w:r>
    </w:p>
    <w:p w14:paraId="32CD6D65" w14:textId="77777777" w:rsidR="00555374" w:rsidRPr="007B3FBD" w:rsidRDefault="00555374" w:rsidP="00555374">
      <w:pPr>
        <w:pStyle w:val="NormalWeb"/>
        <w:spacing w:before="0" w:beforeAutospacing="0" w:after="0" w:afterAutospacing="0"/>
        <w:rPr>
          <w:rFonts w:asciiTheme="minorHAnsi" w:hAnsiTheme="minorHAnsi" w:cstheme="minorHAnsi"/>
          <w:color w:val="auto"/>
          <w:highlight w:val="yellow"/>
        </w:rPr>
      </w:pPr>
    </w:p>
    <w:p w14:paraId="0DEA7863" w14:textId="517BF01A" w:rsidR="008012EE" w:rsidRPr="007B3FBD" w:rsidRDefault="00FF7957"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t>5.2.3)</w:t>
      </w:r>
      <w:r w:rsidRPr="007B3FBD">
        <w:rPr>
          <w:rFonts w:asciiTheme="minorHAnsi" w:hAnsiTheme="minorHAnsi" w:cstheme="minorHAnsi"/>
          <w:color w:val="auto"/>
          <w:highlight w:val="yellow"/>
        </w:rPr>
        <w:tab/>
      </w:r>
      <w:proofErr w:type="gramStart"/>
      <w:r w:rsidRPr="007B3FBD">
        <w:rPr>
          <w:rFonts w:asciiTheme="minorHAnsi" w:hAnsiTheme="minorHAnsi" w:cstheme="minorHAnsi"/>
          <w:color w:val="auto"/>
          <w:highlight w:val="yellow"/>
        </w:rPr>
        <w:t>Go</w:t>
      </w:r>
      <w:proofErr w:type="gramEnd"/>
      <w:r w:rsidRPr="007B3FBD">
        <w:rPr>
          <w:rFonts w:asciiTheme="minorHAnsi" w:hAnsiTheme="minorHAnsi" w:cstheme="minorHAnsi"/>
          <w:color w:val="auto"/>
          <w:highlight w:val="yellow"/>
        </w:rPr>
        <w:t xml:space="preserve"> to </w:t>
      </w:r>
      <w:r w:rsidRPr="007B3FBD">
        <w:rPr>
          <w:rFonts w:asciiTheme="minorHAnsi" w:hAnsiTheme="minorHAnsi" w:cstheme="minorHAnsi"/>
          <w:b/>
          <w:color w:val="auto"/>
          <w:highlight w:val="yellow"/>
        </w:rPr>
        <w:t>Tool Palette</w:t>
      </w:r>
      <w:r w:rsidRPr="007B3FBD">
        <w:rPr>
          <w:rFonts w:asciiTheme="minorHAnsi" w:hAnsiTheme="minorHAnsi" w:cstheme="minorHAnsi"/>
          <w:color w:val="auto"/>
          <w:highlight w:val="yellow"/>
        </w:rPr>
        <w:t xml:space="preserve"> window: Click off the box </w:t>
      </w:r>
      <w:r w:rsidR="00EB700B" w:rsidRPr="007B3FBD">
        <w:rPr>
          <w:rFonts w:asciiTheme="minorHAnsi" w:hAnsiTheme="minorHAnsi" w:cstheme="minorHAnsi"/>
          <w:color w:val="auto"/>
          <w:highlight w:val="yellow"/>
        </w:rPr>
        <w:t>I</w:t>
      </w:r>
      <w:r w:rsidRPr="007B3FBD">
        <w:rPr>
          <w:rFonts w:asciiTheme="minorHAnsi" w:hAnsiTheme="minorHAnsi" w:cstheme="minorHAnsi"/>
          <w:b/>
          <w:color w:val="auto"/>
          <w:highlight w:val="yellow"/>
        </w:rPr>
        <w:t>ndividual</w:t>
      </w:r>
      <w:r w:rsidRPr="007B3FBD">
        <w:rPr>
          <w:rFonts w:asciiTheme="minorHAnsi" w:hAnsiTheme="minorHAnsi" w:cstheme="minorHAnsi"/>
          <w:color w:val="auto"/>
          <w:highlight w:val="yellow"/>
        </w:rPr>
        <w:t xml:space="preserve"> scale to obtain all images on the </w:t>
      </w:r>
      <w:r w:rsidRPr="007B3FBD">
        <w:rPr>
          <w:rFonts w:asciiTheme="minorHAnsi" w:hAnsiTheme="minorHAnsi" w:cstheme="minorHAnsi"/>
          <w:color w:val="auto"/>
          <w:highlight w:val="yellow"/>
        </w:rPr>
        <w:lastRenderedPageBreak/>
        <w:t>same scale.</w:t>
      </w:r>
    </w:p>
    <w:p w14:paraId="77192662" w14:textId="77777777" w:rsidR="00555374" w:rsidRPr="007B3FBD" w:rsidRDefault="00555374" w:rsidP="00555374">
      <w:pPr>
        <w:pStyle w:val="NormalWeb"/>
        <w:spacing w:before="0" w:beforeAutospacing="0" w:after="0" w:afterAutospacing="0"/>
        <w:rPr>
          <w:rFonts w:asciiTheme="minorHAnsi" w:hAnsiTheme="minorHAnsi" w:cstheme="minorHAnsi"/>
          <w:color w:val="auto"/>
          <w:highlight w:val="yellow"/>
        </w:rPr>
      </w:pPr>
    </w:p>
    <w:p w14:paraId="1AE27531" w14:textId="5DBE7703" w:rsidR="000D354F" w:rsidRPr="007B3FBD" w:rsidRDefault="00FF7957"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t>5.2.4)</w:t>
      </w:r>
      <w:r w:rsidRPr="007B3FBD">
        <w:rPr>
          <w:rFonts w:asciiTheme="minorHAnsi" w:hAnsiTheme="minorHAnsi" w:cstheme="minorHAnsi"/>
          <w:color w:val="auto"/>
          <w:highlight w:val="yellow"/>
        </w:rPr>
        <w:tab/>
        <w:t>Double click in one image of the sequence and create a ROI on the zone of interest</w:t>
      </w:r>
      <w:r w:rsidR="00516C00" w:rsidRPr="007B3FBD">
        <w:rPr>
          <w:rFonts w:asciiTheme="minorHAnsi" w:hAnsiTheme="minorHAnsi" w:cstheme="minorHAnsi"/>
          <w:color w:val="auto"/>
          <w:highlight w:val="yellow"/>
        </w:rPr>
        <w:t xml:space="preserve"> </w:t>
      </w:r>
      <w:r w:rsidR="00DB2EFF" w:rsidRPr="007B3FBD">
        <w:rPr>
          <w:rFonts w:asciiTheme="minorHAnsi" w:hAnsiTheme="minorHAnsi" w:cstheme="minorHAnsi"/>
          <w:color w:val="auto"/>
          <w:highlight w:val="yellow"/>
        </w:rPr>
        <w:t xml:space="preserve">using the following sequence. </w:t>
      </w:r>
      <w:r w:rsidR="008D6D44" w:rsidRPr="007B3FBD">
        <w:rPr>
          <w:rFonts w:asciiTheme="minorHAnsi" w:hAnsiTheme="minorHAnsi" w:cstheme="minorHAnsi"/>
          <w:color w:val="auto"/>
          <w:highlight w:val="yellow"/>
        </w:rPr>
        <w:t xml:space="preserve">Go to </w:t>
      </w:r>
      <w:r w:rsidR="008D6D44" w:rsidRPr="007B3FBD">
        <w:rPr>
          <w:rFonts w:asciiTheme="minorHAnsi" w:hAnsiTheme="minorHAnsi" w:cstheme="minorHAnsi"/>
          <w:b/>
          <w:color w:val="auto"/>
          <w:highlight w:val="yellow"/>
        </w:rPr>
        <w:t>ROI Tools</w:t>
      </w:r>
      <w:r w:rsidR="008D6D44" w:rsidRPr="007B3FBD">
        <w:rPr>
          <w:rFonts w:asciiTheme="minorHAnsi" w:hAnsiTheme="minorHAnsi" w:cstheme="minorHAnsi"/>
          <w:color w:val="auto"/>
          <w:highlight w:val="yellow"/>
        </w:rPr>
        <w:t xml:space="preserve"> and select </w:t>
      </w:r>
      <w:proofErr w:type="spellStart"/>
      <w:r w:rsidR="00516C00" w:rsidRPr="007B3FBD">
        <w:rPr>
          <w:rFonts w:asciiTheme="minorHAnsi" w:hAnsiTheme="minorHAnsi" w:cstheme="minorHAnsi"/>
          <w:b/>
          <w:color w:val="auto"/>
          <w:highlight w:val="yellow"/>
        </w:rPr>
        <w:t>Countour</w:t>
      </w:r>
      <w:proofErr w:type="spellEnd"/>
      <w:r w:rsidR="00516C00" w:rsidRPr="007B3FBD">
        <w:rPr>
          <w:rFonts w:asciiTheme="minorHAnsi" w:hAnsiTheme="minorHAnsi" w:cstheme="minorHAnsi"/>
          <w:color w:val="auto"/>
          <w:highlight w:val="yellow"/>
        </w:rPr>
        <w:t xml:space="preserve"> </w:t>
      </w:r>
      <w:r w:rsidR="008D6D44" w:rsidRPr="007B3FBD">
        <w:rPr>
          <w:rFonts w:asciiTheme="minorHAnsi" w:hAnsiTheme="minorHAnsi" w:cstheme="minorHAnsi"/>
          <w:color w:val="auto"/>
          <w:highlight w:val="yellow"/>
        </w:rPr>
        <w:t xml:space="preserve">and </w:t>
      </w:r>
      <w:r w:rsidR="00516C00" w:rsidRPr="007B3FBD">
        <w:rPr>
          <w:rFonts w:asciiTheme="minorHAnsi" w:hAnsiTheme="minorHAnsi" w:cstheme="minorHAnsi"/>
          <w:b/>
          <w:color w:val="auto"/>
          <w:highlight w:val="yellow"/>
        </w:rPr>
        <w:t>Auto 1</w:t>
      </w:r>
      <w:r w:rsidR="00516C00" w:rsidRPr="007B3FBD">
        <w:rPr>
          <w:rFonts w:asciiTheme="minorHAnsi" w:hAnsiTheme="minorHAnsi" w:cstheme="minorHAnsi"/>
          <w:color w:val="auto"/>
          <w:highlight w:val="yellow"/>
        </w:rPr>
        <w:t xml:space="preserve"> option</w:t>
      </w:r>
      <w:r w:rsidR="008D6D44" w:rsidRPr="007B3FBD">
        <w:rPr>
          <w:rFonts w:asciiTheme="minorHAnsi" w:hAnsiTheme="minorHAnsi" w:cstheme="minorHAnsi"/>
          <w:color w:val="auto"/>
          <w:highlight w:val="yellow"/>
        </w:rPr>
        <w:t xml:space="preserve">, </w:t>
      </w:r>
      <w:r w:rsidR="00EB700B" w:rsidRPr="007B3FBD">
        <w:rPr>
          <w:rFonts w:asciiTheme="minorHAnsi" w:hAnsiTheme="minorHAnsi" w:cstheme="minorHAnsi"/>
          <w:color w:val="auto"/>
          <w:highlight w:val="yellow"/>
        </w:rPr>
        <w:t xml:space="preserve">click </w:t>
      </w:r>
      <w:r w:rsidR="008D6D44" w:rsidRPr="007B3FBD">
        <w:rPr>
          <w:rFonts w:asciiTheme="minorHAnsi" w:hAnsiTheme="minorHAnsi" w:cstheme="minorHAnsi"/>
          <w:color w:val="auto"/>
          <w:highlight w:val="yellow"/>
        </w:rPr>
        <w:t xml:space="preserve">on the circle shape appearing, place it </w:t>
      </w:r>
      <w:r w:rsidR="00516C00" w:rsidRPr="007B3FBD">
        <w:rPr>
          <w:rFonts w:asciiTheme="minorHAnsi" w:hAnsiTheme="minorHAnsi" w:cstheme="minorHAnsi"/>
          <w:color w:val="auto"/>
          <w:highlight w:val="yellow"/>
        </w:rPr>
        <w:t xml:space="preserve">on the center </w:t>
      </w:r>
      <w:r w:rsidR="00EB700B" w:rsidRPr="007B3FBD">
        <w:rPr>
          <w:rFonts w:asciiTheme="minorHAnsi" w:hAnsiTheme="minorHAnsi" w:cstheme="minorHAnsi"/>
          <w:color w:val="auto"/>
          <w:highlight w:val="yellow"/>
        </w:rPr>
        <w:t xml:space="preserve">the </w:t>
      </w:r>
      <w:r w:rsidR="00516C00" w:rsidRPr="007B3FBD">
        <w:rPr>
          <w:rFonts w:asciiTheme="minorHAnsi" w:hAnsiTheme="minorHAnsi" w:cstheme="minorHAnsi"/>
          <w:color w:val="auto"/>
          <w:highlight w:val="yellow"/>
        </w:rPr>
        <w:t xml:space="preserve">fluorescent signal and then click </w:t>
      </w:r>
      <w:r w:rsidR="00EB700B" w:rsidRPr="007B3FBD">
        <w:rPr>
          <w:rFonts w:asciiTheme="minorHAnsi" w:hAnsiTheme="minorHAnsi" w:cstheme="minorHAnsi"/>
          <w:b/>
          <w:color w:val="auto"/>
          <w:highlight w:val="yellow"/>
        </w:rPr>
        <w:t>C</w:t>
      </w:r>
      <w:r w:rsidR="00516C00" w:rsidRPr="007B3FBD">
        <w:rPr>
          <w:rFonts w:asciiTheme="minorHAnsi" w:hAnsiTheme="minorHAnsi" w:cstheme="minorHAnsi"/>
          <w:b/>
          <w:color w:val="auto"/>
          <w:highlight w:val="yellow"/>
        </w:rPr>
        <w:t>reate</w:t>
      </w:r>
      <w:r w:rsidR="00DB2EFF" w:rsidRPr="007B3FBD">
        <w:rPr>
          <w:rFonts w:asciiTheme="minorHAnsi" w:hAnsiTheme="minorHAnsi" w:cstheme="minorHAnsi"/>
          <w:color w:val="auto"/>
          <w:highlight w:val="yellow"/>
        </w:rPr>
        <w:t xml:space="preserve"> on the displayed window. </w:t>
      </w:r>
    </w:p>
    <w:p w14:paraId="7CB68860" w14:textId="77777777" w:rsidR="000D354F" w:rsidRDefault="000D354F" w:rsidP="00555374">
      <w:pPr>
        <w:pStyle w:val="NormalWeb"/>
        <w:spacing w:before="0" w:beforeAutospacing="0" w:after="0" w:afterAutospacing="0"/>
        <w:rPr>
          <w:rFonts w:asciiTheme="minorHAnsi" w:hAnsiTheme="minorHAnsi" w:cstheme="minorHAnsi"/>
          <w:color w:val="auto"/>
        </w:rPr>
      </w:pPr>
    </w:p>
    <w:p w14:paraId="019AD832" w14:textId="77777777" w:rsidR="000D354F" w:rsidRDefault="000D354F"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DB2EFF" w:rsidRPr="000D354F">
        <w:rPr>
          <w:rFonts w:asciiTheme="minorHAnsi" w:hAnsiTheme="minorHAnsi" w:cstheme="minorHAnsi"/>
          <w:color w:val="auto"/>
        </w:rPr>
        <w:t xml:space="preserve">This automatically </w:t>
      </w:r>
      <w:r w:rsidR="008D6D44" w:rsidRPr="000D354F">
        <w:rPr>
          <w:rFonts w:asciiTheme="minorHAnsi" w:hAnsiTheme="minorHAnsi" w:cstheme="minorHAnsi"/>
          <w:color w:val="auto"/>
        </w:rPr>
        <w:t xml:space="preserve">highlights </w:t>
      </w:r>
      <w:r w:rsidR="00DB2EFF" w:rsidRPr="000D354F">
        <w:rPr>
          <w:rFonts w:asciiTheme="minorHAnsi" w:hAnsiTheme="minorHAnsi" w:cstheme="minorHAnsi"/>
          <w:color w:val="auto"/>
        </w:rPr>
        <w:t>pixels with an intensity of fluorescence above background values (</w:t>
      </w:r>
      <w:r w:rsidR="00DB2EFF" w:rsidRPr="00E73F97">
        <w:rPr>
          <w:rFonts w:asciiTheme="minorHAnsi" w:hAnsiTheme="minorHAnsi" w:cstheme="minorHAnsi"/>
          <w:i/>
          <w:color w:val="auto"/>
        </w:rPr>
        <w:t>i.e</w:t>
      </w:r>
      <w:r w:rsidR="00EB700B" w:rsidRPr="00E73F97">
        <w:rPr>
          <w:rFonts w:asciiTheme="minorHAnsi" w:hAnsiTheme="minorHAnsi" w:cstheme="minorHAnsi"/>
          <w:i/>
          <w:color w:val="auto"/>
        </w:rPr>
        <w:t>.</w:t>
      </w:r>
      <w:r w:rsidR="00EB700B">
        <w:rPr>
          <w:rFonts w:asciiTheme="minorHAnsi" w:hAnsiTheme="minorHAnsi" w:cstheme="minorHAnsi"/>
          <w:color w:val="auto"/>
        </w:rPr>
        <w:t>,</w:t>
      </w:r>
      <w:r w:rsidR="00DB2EFF" w:rsidRPr="000D354F">
        <w:rPr>
          <w:rFonts w:asciiTheme="minorHAnsi" w:hAnsiTheme="minorHAnsi" w:cstheme="minorHAnsi"/>
          <w:color w:val="auto"/>
        </w:rPr>
        <w:t xml:space="preserve"> lesion)</w:t>
      </w:r>
      <w:r w:rsidR="008D6D44" w:rsidRPr="000D354F">
        <w:rPr>
          <w:rFonts w:asciiTheme="minorHAnsi" w:hAnsiTheme="minorHAnsi" w:cstheme="minorHAnsi"/>
          <w:color w:val="auto"/>
        </w:rPr>
        <w:t xml:space="preserve"> and generates a shape whose area embraces the outlined pixels</w:t>
      </w:r>
      <w:r>
        <w:rPr>
          <w:rFonts w:asciiTheme="minorHAnsi" w:hAnsiTheme="minorHAnsi" w:cstheme="minorHAnsi"/>
          <w:color w:val="auto"/>
        </w:rPr>
        <w:t>.</w:t>
      </w:r>
    </w:p>
    <w:p w14:paraId="2C649975" w14:textId="77777777" w:rsidR="00555374" w:rsidRPr="009071A5" w:rsidRDefault="00DB2EFF" w:rsidP="00555374">
      <w:pPr>
        <w:pStyle w:val="NormalWeb"/>
        <w:spacing w:before="0" w:beforeAutospacing="0" w:after="0" w:afterAutospacing="0"/>
        <w:rPr>
          <w:rFonts w:asciiTheme="minorHAnsi" w:hAnsiTheme="minorHAnsi" w:cstheme="minorHAnsi"/>
          <w:color w:val="auto"/>
          <w:highlight w:val="yellow"/>
        </w:rPr>
      </w:pPr>
      <w:r w:rsidRPr="000D354F">
        <w:rPr>
          <w:rFonts w:asciiTheme="minorHAnsi" w:hAnsiTheme="minorHAnsi" w:cstheme="minorHAnsi"/>
          <w:color w:val="auto"/>
        </w:rPr>
        <w:t xml:space="preserve"> </w:t>
      </w:r>
    </w:p>
    <w:p w14:paraId="2A5FE630" w14:textId="77777777" w:rsidR="008012EE"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5.2.5)</w:t>
      </w:r>
      <w:r w:rsidRPr="009071A5">
        <w:rPr>
          <w:rFonts w:asciiTheme="minorHAnsi" w:hAnsiTheme="minorHAnsi" w:cstheme="minorHAnsi"/>
          <w:color w:val="auto"/>
          <w:highlight w:val="yellow"/>
        </w:rPr>
        <w:tab/>
        <w:t xml:space="preserve">Copy the created ROI </w:t>
      </w:r>
      <w:r w:rsidR="008D6D44">
        <w:rPr>
          <w:rFonts w:asciiTheme="minorHAnsi" w:hAnsiTheme="minorHAnsi" w:cstheme="minorHAnsi"/>
          <w:color w:val="auto"/>
          <w:highlight w:val="yellow"/>
        </w:rPr>
        <w:t xml:space="preserve">shape </w:t>
      </w:r>
      <w:r w:rsidRPr="009071A5">
        <w:rPr>
          <w:rFonts w:asciiTheme="minorHAnsi" w:hAnsiTheme="minorHAnsi" w:cstheme="minorHAnsi"/>
          <w:color w:val="auto"/>
          <w:highlight w:val="yellow"/>
        </w:rPr>
        <w:t>and paste on a background zone where there is no signal.</w:t>
      </w:r>
    </w:p>
    <w:p w14:paraId="3C0E85C2"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142E3C28" w14:textId="154D7530" w:rsidR="008012EE" w:rsidRPr="007B3FBD" w:rsidRDefault="00FF7957" w:rsidP="00555374">
      <w:pPr>
        <w:pStyle w:val="NormalWeb"/>
        <w:spacing w:before="0" w:beforeAutospacing="0" w:after="0" w:afterAutospacing="0"/>
        <w:rPr>
          <w:rFonts w:asciiTheme="minorHAnsi" w:hAnsiTheme="minorHAnsi" w:cstheme="minorHAnsi"/>
          <w:color w:val="auto"/>
          <w:highlight w:val="yellow"/>
        </w:rPr>
      </w:pPr>
      <w:proofErr w:type="gramStart"/>
      <w:r w:rsidRPr="007B3FBD">
        <w:rPr>
          <w:rFonts w:asciiTheme="minorHAnsi" w:hAnsiTheme="minorHAnsi" w:cstheme="minorHAnsi"/>
          <w:color w:val="auto"/>
          <w:highlight w:val="yellow"/>
        </w:rPr>
        <w:t>5.2.6)</w:t>
      </w:r>
      <w:r w:rsidRPr="007B3FBD">
        <w:rPr>
          <w:rFonts w:asciiTheme="minorHAnsi" w:hAnsiTheme="minorHAnsi" w:cstheme="minorHAnsi"/>
          <w:color w:val="auto"/>
          <w:highlight w:val="yellow"/>
        </w:rPr>
        <w:tab/>
        <w:t xml:space="preserve">Click </w:t>
      </w:r>
      <w:r w:rsidR="00EB700B" w:rsidRPr="007B3FBD">
        <w:rPr>
          <w:rFonts w:asciiTheme="minorHAnsi" w:hAnsiTheme="minorHAnsi" w:cstheme="minorHAnsi"/>
          <w:color w:val="auto"/>
          <w:highlight w:val="yellow"/>
        </w:rPr>
        <w:t xml:space="preserve">on </w:t>
      </w:r>
      <w:r w:rsidRPr="007B3FBD">
        <w:rPr>
          <w:rFonts w:asciiTheme="minorHAnsi" w:hAnsiTheme="minorHAnsi" w:cstheme="minorHAnsi"/>
          <w:b/>
          <w:color w:val="auto"/>
          <w:highlight w:val="yellow"/>
        </w:rPr>
        <w:t>Measure ROIs</w:t>
      </w:r>
      <w:r w:rsidRPr="007B3FBD">
        <w:rPr>
          <w:rFonts w:asciiTheme="minorHAnsi" w:hAnsiTheme="minorHAnsi" w:cstheme="minorHAnsi"/>
          <w:color w:val="auto"/>
          <w:highlight w:val="yellow"/>
        </w:rPr>
        <w:t xml:space="preserve"> </w:t>
      </w:r>
      <w:r w:rsidR="00EB700B" w:rsidRPr="007B3FBD">
        <w:rPr>
          <w:rFonts w:asciiTheme="minorHAnsi" w:hAnsiTheme="minorHAnsi" w:cstheme="minorHAnsi"/>
          <w:color w:val="auto"/>
          <w:highlight w:val="yellow"/>
        </w:rPr>
        <w:t>|</w:t>
      </w:r>
      <w:r w:rsidR="00B62726" w:rsidRPr="007B3FBD">
        <w:rPr>
          <w:rFonts w:asciiTheme="minorHAnsi" w:hAnsiTheme="minorHAnsi" w:cstheme="minorHAnsi"/>
          <w:color w:val="auto"/>
          <w:highlight w:val="yellow"/>
        </w:rPr>
        <w:t xml:space="preserve"> </w:t>
      </w:r>
      <w:r w:rsidR="00EB700B" w:rsidRPr="007B3FBD">
        <w:rPr>
          <w:rFonts w:asciiTheme="minorHAnsi" w:hAnsiTheme="minorHAnsi" w:cstheme="minorHAnsi"/>
          <w:b/>
          <w:color w:val="auto"/>
          <w:highlight w:val="yellow"/>
        </w:rPr>
        <w:t>Select All</w:t>
      </w:r>
      <w:r w:rsidR="00EB700B" w:rsidRPr="007B3FBD">
        <w:rPr>
          <w:rFonts w:asciiTheme="minorHAnsi" w:hAnsiTheme="minorHAnsi" w:cstheme="minorHAnsi"/>
          <w:color w:val="auto"/>
          <w:highlight w:val="yellow"/>
        </w:rPr>
        <w:t xml:space="preserve"> </w:t>
      </w:r>
      <w:r w:rsidR="009836E6" w:rsidRPr="007B3FBD">
        <w:rPr>
          <w:rFonts w:asciiTheme="minorHAnsi" w:hAnsiTheme="minorHAnsi" w:cstheme="minorHAnsi"/>
          <w:color w:val="auto"/>
          <w:highlight w:val="yellow"/>
        </w:rPr>
        <w:t>to</w:t>
      </w:r>
      <w:r w:rsidR="00B707E2" w:rsidRPr="007B3FBD">
        <w:rPr>
          <w:rFonts w:asciiTheme="minorHAnsi" w:hAnsiTheme="minorHAnsi" w:cstheme="minorHAnsi"/>
          <w:color w:val="auto"/>
          <w:highlight w:val="yellow"/>
        </w:rPr>
        <w:t xml:space="preserve"> display values of fluorescence intensity.</w:t>
      </w:r>
      <w:proofErr w:type="gramEnd"/>
      <w:r w:rsidR="00B707E2" w:rsidRPr="007B3FBD">
        <w:rPr>
          <w:rFonts w:asciiTheme="minorHAnsi" w:hAnsiTheme="minorHAnsi" w:cstheme="minorHAnsi"/>
          <w:color w:val="auto"/>
          <w:highlight w:val="yellow"/>
        </w:rPr>
        <w:t xml:space="preserve"> Proceed to select data values with the mouse, click right button, press copy and paste on a</w:t>
      </w:r>
      <w:r w:rsidR="00EB700B" w:rsidRPr="007B3FBD">
        <w:rPr>
          <w:rFonts w:asciiTheme="minorHAnsi" w:hAnsiTheme="minorHAnsi" w:cstheme="minorHAnsi"/>
          <w:color w:val="auto"/>
          <w:highlight w:val="yellow"/>
        </w:rPr>
        <w:t xml:space="preserve"> spreadsheet.</w:t>
      </w:r>
    </w:p>
    <w:p w14:paraId="4CC69010" w14:textId="77777777" w:rsidR="000953ED" w:rsidRPr="009071A5" w:rsidRDefault="000953ED" w:rsidP="00555374">
      <w:pPr>
        <w:pStyle w:val="NormalWeb"/>
        <w:spacing w:before="0" w:beforeAutospacing="0" w:after="0" w:afterAutospacing="0"/>
        <w:rPr>
          <w:rFonts w:asciiTheme="minorHAnsi" w:hAnsiTheme="minorHAnsi" w:cstheme="minorHAnsi"/>
          <w:color w:val="auto"/>
          <w:highlight w:val="yellow"/>
        </w:rPr>
      </w:pPr>
    </w:p>
    <w:p w14:paraId="7891A53A" w14:textId="57955C95" w:rsidR="005604D4" w:rsidRPr="00BE2734" w:rsidRDefault="000B5CA9" w:rsidP="00555374">
      <w:pPr>
        <w:pStyle w:val="NormalWeb"/>
        <w:spacing w:before="0" w:beforeAutospacing="0" w:after="0" w:afterAutospacing="0"/>
        <w:rPr>
          <w:rFonts w:asciiTheme="minorHAnsi" w:hAnsiTheme="minorHAnsi" w:cstheme="minorHAnsi"/>
          <w:b/>
          <w:color w:val="auto"/>
        </w:rPr>
      </w:pPr>
      <w:r w:rsidRPr="000B5CA9">
        <w:rPr>
          <w:rFonts w:asciiTheme="minorHAnsi" w:hAnsiTheme="minorHAnsi" w:cstheme="minorHAnsi"/>
          <w:b/>
          <w:color w:val="auto"/>
        </w:rPr>
        <w:t>6)</w:t>
      </w:r>
      <w:r w:rsidRPr="000B5CA9">
        <w:rPr>
          <w:rFonts w:asciiTheme="minorHAnsi" w:hAnsiTheme="minorHAnsi" w:cstheme="minorHAnsi"/>
          <w:b/>
          <w:color w:val="auto"/>
        </w:rPr>
        <w:tab/>
        <w:t>Data (fluorescent signal) Normalization</w:t>
      </w:r>
    </w:p>
    <w:p w14:paraId="067CA619" w14:textId="77777777" w:rsidR="00785466" w:rsidRPr="00BE2734" w:rsidRDefault="00785466" w:rsidP="00555374">
      <w:pPr>
        <w:pStyle w:val="NormalWeb"/>
        <w:spacing w:before="0" w:beforeAutospacing="0" w:after="0" w:afterAutospacing="0"/>
        <w:rPr>
          <w:rFonts w:asciiTheme="minorHAnsi" w:hAnsiTheme="minorHAnsi" w:cstheme="minorHAnsi"/>
          <w:b/>
          <w:color w:val="auto"/>
        </w:rPr>
      </w:pPr>
    </w:p>
    <w:p w14:paraId="76FCC2A7" w14:textId="77777777" w:rsidR="007E1B8E"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6.1)</w:t>
      </w:r>
      <w:r w:rsidRPr="000B5CA9">
        <w:rPr>
          <w:rFonts w:asciiTheme="minorHAnsi" w:hAnsiTheme="minorHAnsi" w:cstheme="minorHAnsi"/>
          <w:color w:val="auto"/>
        </w:rPr>
        <w:tab/>
      </w:r>
      <w:proofErr w:type="gramStart"/>
      <w:r w:rsidRPr="000B5CA9">
        <w:rPr>
          <w:rFonts w:asciiTheme="minorHAnsi" w:hAnsiTheme="minorHAnsi" w:cstheme="minorHAnsi"/>
          <w:color w:val="auto"/>
        </w:rPr>
        <w:t>Select</w:t>
      </w:r>
      <w:proofErr w:type="gramEnd"/>
      <w:r w:rsidRPr="000B5CA9">
        <w:rPr>
          <w:rFonts w:asciiTheme="minorHAnsi" w:hAnsiTheme="minorHAnsi" w:cstheme="minorHAnsi"/>
          <w:color w:val="auto"/>
        </w:rPr>
        <w:t xml:space="preserve"> the initial time point at which signal intensity is maximal. Proceed to normalize signal at each time point by using the formula</w:t>
      </w:r>
      <w:r w:rsidR="007E1B8E">
        <w:rPr>
          <w:rFonts w:asciiTheme="minorHAnsi" w:hAnsiTheme="minorHAnsi" w:cstheme="minorHAnsi"/>
          <w:color w:val="auto"/>
        </w:rPr>
        <w:t>:</w:t>
      </w:r>
    </w:p>
    <w:p w14:paraId="59C47C00" w14:textId="77777777" w:rsidR="007E1B8E" w:rsidRDefault="007E1B8E" w:rsidP="00555374">
      <w:pPr>
        <w:pStyle w:val="NormalWeb"/>
        <w:spacing w:before="0" w:beforeAutospacing="0" w:after="0" w:afterAutospacing="0"/>
        <w:rPr>
          <w:rFonts w:asciiTheme="minorHAnsi" w:hAnsiTheme="minorHAnsi" w:cstheme="minorHAnsi"/>
          <w:color w:val="auto"/>
        </w:rPr>
      </w:pPr>
    </w:p>
    <w:p w14:paraId="61D5E53D" w14:textId="180DB3C9" w:rsidR="00550484" w:rsidRPr="009071A5"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Signal intensity at each time point / Maximal signal intensity observed during the time course) x 100.</w:t>
      </w:r>
      <w:r w:rsidR="00550484" w:rsidRPr="006063B0">
        <w:rPr>
          <w:rFonts w:asciiTheme="minorHAnsi" w:hAnsiTheme="minorHAnsi" w:cstheme="minorHAnsi"/>
          <w:color w:val="auto"/>
        </w:rPr>
        <w:t xml:space="preserve"> </w:t>
      </w:r>
    </w:p>
    <w:p w14:paraId="65C83BCF" w14:textId="77777777" w:rsidR="00550484" w:rsidRPr="009071A5" w:rsidRDefault="00550484" w:rsidP="00555374">
      <w:pPr>
        <w:pStyle w:val="NormalWeb"/>
        <w:spacing w:before="0" w:beforeAutospacing="0" w:after="0" w:afterAutospacing="0"/>
        <w:rPr>
          <w:rFonts w:asciiTheme="minorHAnsi" w:hAnsiTheme="minorHAnsi" w:cstheme="minorHAnsi"/>
          <w:color w:val="auto"/>
        </w:rPr>
      </w:pPr>
    </w:p>
    <w:p w14:paraId="44BD2F2D" w14:textId="60B6D42C" w:rsidR="00C412B2" w:rsidRPr="009071A5" w:rsidRDefault="006305D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b/>
          <w:color w:val="auto"/>
        </w:rPr>
        <w:t>REPRESENTATIVE RESULTS</w:t>
      </w:r>
      <w:r w:rsidR="001C4BCF">
        <w:rPr>
          <w:rFonts w:asciiTheme="minorHAnsi" w:hAnsiTheme="minorHAnsi" w:cstheme="minorHAnsi"/>
          <w:b/>
          <w:color w:val="auto"/>
        </w:rPr>
        <w:t xml:space="preserve">: </w:t>
      </w:r>
    </w:p>
    <w:p w14:paraId="28C7B946" w14:textId="7E81907C" w:rsidR="007A4DD6" w:rsidRPr="009071A5" w:rsidRDefault="00161B39" w:rsidP="00555374">
      <w:pPr>
        <w:rPr>
          <w:color w:val="auto"/>
        </w:rPr>
      </w:pPr>
      <w:r w:rsidRPr="009071A5">
        <w:rPr>
          <w:color w:val="auto"/>
        </w:rPr>
        <w:t>Here</w:t>
      </w:r>
      <w:r w:rsidR="007E1B8E">
        <w:rPr>
          <w:color w:val="auto"/>
        </w:rPr>
        <w:t>,</w:t>
      </w:r>
      <w:r w:rsidRPr="009071A5">
        <w:rPr>
          <w:color w:val="auto"/>
        </w:rPr>
        <w:t xml:space="preserve"> we describe the process for creating a heterologous model of endometriosis </w:t>
      </w:r>
      <w:r w:rsidR="00B97382" w:rsidRPr="009071A5">
        <w:rPr>
          <w:color w:val="auto"/>
        </w:rPr>
        <w:t xml:space="preserve">in which the architecture of lesions is preserved </w:t>
      </w:r>
      <w:r w:rsidR="00E82F6D" w:rsidRPr="009071A5">
        <w:rPr>
          <w:color w:val="auto"/>
        </w:rPr>
        <w:t xml:space="preserve">by implanting fluorescently labeled pieces of human endometrium into </w:t>
      </w:r>
      <w:r w:rsidR="007E1B8E" w:rsidRPr="009071A5">
        <w:rPr>
          <w:color w:val="auto"/>
        </w:rPr>
        <w:t>immunocompromised</w:t>
      </w:r>
      <w:r w:rsidR="00785016" w:rsidRPr="009071A5">
        <w:rPr>
          <w:color w:val="auto"/>
        </w:rPr>
        <w:t xml:space="preserve"> mice, thus</w:t>
      </w:r>
      <w:r w:rsidR="00E82F6D" w:rsidRPr="009071A5">
        <w:rPr>
          <w:color w:val="auto"/>
        </w:rPr>
        <w:t xml:space="preserve"> </w:t>
      </w:r>
      <w:r w:rsidRPr="009071A5">
        <w:rPr>
          <w:color w:val="auto"/>
        </w:rPr>
        <w:t xml:space="preserve">allowing non-invasive monitoring of lesion progression. Labeling of endometrial fragments is achieved by infection with adenovirus engineered to express </w:t>
      </w:r>
      <w:proofErr w:type="spellStart"/>
      <w:r w:rsidR="006836F4">
        <w:rPr>
          <w:color w:val="auto"/>
        </w:rPr>
        <w:t>mCherry</w:t>
      </w:r>
      <w:proofErr w:type="spellEnd"/>
      <w:r w:rsidRPr="009071A5">
        <w:rPr>
          <w:color w:val="auto"/>
        </w:rPr>
        <w:t xml:space="preserve">, a protein emitting </w:t>
      </w:r>
      <w:r w:rsidR="00CF37E5" w:rsidRPr="009071A5">
        <w:rPr>
          <w:color w:val="auto"/>
        </w:rPr>
        <w:t>fluorescence</w:t>
      </w:r>
      <w:r w:rsidRPr="009071A5">
        <w:rPr>
          <w:color w:val="auto"/>
        </w:rPr>
        <w:t xml:space="preserve"> in the near infrared region. </w:t>
      </w:r>
      <w:r w:rsidR="00E82F6D" w:rsidRPr="009071A5">
        <w:rPr>
          <w:color w:val="auto"/>
        </w:rPr>
        <w:t xml:space="preserve">In </w:t>
      </w:r>
      <w:r w:rsidR="001C4BCF" w:rsidRPr="001C4BCF">
        <w:rPr>
          <w:b/>
          <w:color w:val="auto"/>
        </w:rPr>
        <w:t>F</w:t>
      </w:r>
      <w:r w:rsidR="00E82F6D" w:rsidRPr="001C4BCF">
        <w:rPr>
          <w:b/>
          <w:color w:val="auto"/>
        </w:rPr>
        <w:t>igure 1</w:t>
      </w:r>
      <w:r w:rsidR="007E1B8E">
        <w:rPr>
          <w:b/>
          <w:color w:val="auto"/>
        </w:rPr>
        <w:t>,</w:t>
      </w:r>
      <w:r w:rsidR="00E82F6D" w:rsidRPr="009071A5">
        <w:rPr>
          <w:color w:val="auto"/>
        </w:rPr>
        <w:t xml:space="preserve"> we show representative images of human endometrial fragments infected with Ad-</w:t>
      </w:r>
      <w:proofErr w:type="spellStart"/>
      <w:r w:rsidR="00E82F6D" w:rsidRPr="009071A5">
        <w:rPr>
          <w:color w:val="auto"/>
        </w:rPr>
        <w:t>mCherry</w:t>
      </w:r>
      <w:proofErr w:type="spellEnd"/>
      <w:r w:rsidR="00E82F6D" w:rsidRPr="009071A5">
        <w:rPr>
          <w:color w:val="auto"/>
        </w:rPr>
        <w:t xml:space="preserve"> ob</w:t>
      </w:r>
      <w:r w:rsidR="00CD6CCB" w:rsidRPr="009071A5">
        <w:rPr>
          <w:color w:val="auto"/>
        </w:rPr>
        <w:t>served under the fluorescence microscope</w:t>
      </w:r>
      <w:r w:rsidR="001C4BCF">
        <w:rPr>
          <w:color w:val="auto"/>
        </w:rPr>
        <w:t xml:space="preserve">. </w:t>
      </w:r>
      <w:r w:rsidR="00E82F6D" w:rsidRPr="009071A5">
        <w:rPr>
          <w:color w:val="auto"/>
        </w:rPr>
        <w:t xml:space="preserve">For illustrative </w:t>
      </w:r>
      <w:r w:rsidR="00CD6CCB" w:rsidRPr="009071A5">
        <w:rPr>
          <w:color w:val="auto"/>
        </w:rPr>
        <w:t>purposes</w:t>
      </w:r>
      <w:r w:rsidR="007E1B8E">
        <w:rPr>
          <w:color w:val="auto"/>
        </w:rPr>
        <w:t>,</w:t>
      </w:r>
      <w:r w:rsidR="00CD6CCB" w:rsidRPr="009071A5">
        <w:rPr>
          <w:color w:val="auto"/>
        </w:rPr>
        <w:t xml:space="preserve"> both labeled and non-labeled fragments are included so differences in fluorescence bet</w:t>
      </w:r>
      <w:r w:rsidR="00CA1367" w:rsidRPr="009071A5">
        <w:rPr>
          <w:color w:val="auto"/>
        </w:rPr>
        <w:t>ween infected and non</w:t>
      </w:r>
      <w:r w:rsidR="001C4BCF">
        <w:rPr>
          <w:color w:val="auto"/>
        </w:rPr>
        <w:t>-</w:t>
      </w:r>
      <w:r w:rsidR="00CA1367" w:rsidRPr="009071A5">
        <w:rPr>
          <w:color w:val="auto"/>
        </w:rPr>
        <w:t>infected tissues (</w:t>
      </w:r>
      <w:proofErr w:type="spellStart"/>
      <w:r w:rsidR="00CA1367" w:rsidRPr="009071A5">
        <w:rPr>
          <w:color w:val="auto"/>
        </w:rPr>
        <w:t>autofluorescence</w:t>
      </w:r>
      <w:proofErr w:type="spellEnd"/>
      <w:r w:rsidR="00CA1367" w:rsidRPr="009071A5">
        <w:rPr>
          <w:color w:val="auto"/>
        </w:rPr>
        <w:t xml:space="preserve">) can be noted. </w:t>
      </w:r>
      <w:r w:rsidR="0071712D" w:rsidRPr="009071A5">
        <w:rPr>
          <w:color w:val="auto"/>
        </w:rPr>
        <w:t xml:space="preserve">During monitoring, in addition to the reference wavelength for </w:t>
      </w:r>
      <w:proofErr w:type="spellStart"/>
      <w:r w:rsidR="006836F4">
        <w:rPr>
          <w:color w:val="auto"/>
        </w:rPr>
        <w:t>mCherry</w:t>
      </w:r>
      <w:proofErr w:type="spellEnd"/>
      <w:r w:rsidR="0071712D" w:rsidRPr="009071A5">
        <w:rPr>
          <w:color w:val="auto"/>
        </w:rPr>
        <w:t>, fluorescent images are taken with different pairs of excitation/emission wavelengths filters (</w:t>
      </w:r>
      <w:r w:rsidR="0071712D" w:rsidRPr="001C4BCF">
        <w:rPr>
          <w:b/>
          <w:color w:val="auto"/>
        </w:rPr>
        <w:t>Figure 2</w:t>
      </w:r>
      <w:r w:rsidR="0071712D" w:rsidRPr="009071A5">
        <w:rPr>
          <w:color w:val="auto"/>
        </w:rPr>
        <w:t>)</w:t>
      </w:r>
      <w:r w:rsidR="00214571" w:rsidRPr="009071A5">
        <w:rPr>
          <w:color w:val="auto"/>
        </w:rPr>
        <w:t xml:space="preserve"> to define the characteristic fluorescent emission profile of tissues. The purpose of this action is to </w:t>
      </w:r>
      <w:r w:rsidR="007459E7" w:rsidRPr="009071A5">
        <w:rPr>
          <w:color w:val="auto"/>
        </w:rPr>
        <w:t>“</w:t>
      </w:r>
      <w:proofErr w:type="spellStart"/>
      <w:r w:rsidR="007459E7" w:rsidRPr="009071A5">
        <w:rPr>
          <w:color w:val="auto"/>
        </w:rPr>
        <w:t>unmix</w:t>
      </w:r>
      <w:proofErr w:type="spellEnd"/>
      <w:r w:rsidR="007459E7" w:rsidRPr="009071A5">
        <w:rPr>
          <w:color w:val="auto"/>
        </w:rPr>
        <w:t>”</w:t>
      </w:r>
      <w:r w:rsidR="006B368B" w:rsidRPr="009071A5">
        <w:rPr>
          <w:color w:val="auto"/>
        </w:rPr>
        <w:t xml:space="preserve"> </w:t>
      </w:r>
      <w:r w:rsidR="0071712D" w:rsidRPr="009071A5">
        <w:rPr>
          <w:color w:val="auto"/>
        </w:rPr>
        <w:t xml:space="preserve">actual fluorescence emitted by lesions from background </w:t>
      </w:r>
      <w:r w:rsidR="007459E7" w:rsidRPr="009071A5">
        <w:rPr>
          <w:color w:val="auto"/>
        </w:rPr>
        <w:t xml:space="preserve">and </w:t>
      </w:r>
      <w:proofErr w:type="spellStart"/>
      <w:r w:rsidR="007459E7" w:rsidRPr="009071A5">
        <w:rPr>
          <w:color w:val="auto"/>
        </w:rPr>
        <w:t>autofluorescence</w:t>
      </w:r>
      <w:proofErr w:type="spellEnd"/>
      <w:r w:rsidR="007459E7" w:rsidRPr="009071A5">
        <w:rPr>
          <w:color w:val="auto"/>
        </w:rPr>
        <w:t xml:space="preserve"> emitted by </w:t>
      </w:r>
      <w:r w:rsidR="006B368B" w:rsidRPr="009071A5">
        <w:rPr>
          <w:color w:val="auto"/>
        </w:rPr>
        <w:t xml:space="preserve">host tissues </w:t>
      </w:r>
      <w:r w:rsidR="0071712D" w:rsidRPr="009071A5">
        <w:rPr>
          <w:color w:val="auto"/>
        </w:rPr>
        <w:t xml:space="preserve">and scar </w:t>
      </w:r>
      <w:r w:rsidR="006B368B" w:rsidRPr="009071A5">
        <w:rPr>
          <w:color w:val="auto"/>
        </w:rPr>
        <w:t>originated during surgery</w:t>
      </w:r>
      <w:r w:rsidR="00785016" w:rsidRPr="009071A5">
        <w:rPr>
          <w:color w:val="auto"/>
        </w:rPr>
        <w:t xml:space="preserve"> respectively</w:t>
      </w:r>
      <w:r w:rsidR="007459E7" w:rsidRPr="009071A5">
        <w:rPr>
          <w:color w:val="auto"/>
        </w:rPr>
        <w:t xml:space="preserve">. An illustrative example of the </w:t>
      </w:r>
      <w:proofErr w:type="spellStart"/>
      <w:r w:rsidR="007459E7" w:rsidRPr="009071A5">
        <w:rPr>
          <w:color w:val="auto"/>
        </w:rPr>
        <w:t>unmix</w:t>
      </w:r>
      <w:proofErr w:type="spellEnd"/>
      <w:r w:rsidR="007459E7" w:rsidRPr="009071A5">
        <w:rPr>
          <w:color w:val="auto"/>
        </w:rPr>
        <w:t xml:space="preserve"> </w:t>
      </w:r>
      <w:r w:rsidR="006C47A3" w:rsidRPr="009071A5">
        <w:rPr>
          <w:color w:val="auto"/>
        </w:rPr>
        <w:t xml:space="preserve">process </w:t>
      </w:r>
      <w:r w:rsidR="007459E7" w:rsidRPr="009071A5">
        <w:rPr>
          <w:color w:val="auto"/>
        </w:rPr>
        <w:t xml:space="preserve">is </w:t>
      </w:r>
      <w:r w:rsidR="006B368B" w:rsidRPr="009071A5">
        <w:rPr>
          <w:color w:val="auto"/>
        </w:rPr>
        <w:t xml:space="preserve">shown in </w:t>
      </w:r>
      <w:r w:rsidR="00484E64" w:rsidRPr="001C4BCF">
        <w:rPr>
          <w:b/>
          <w:color w:val="auto"/>
        </w:rPr>
        <w:t>F</w:t>
      </w:r>
      <w:r w:rsidR="006B368B" w:rsidRPr="001C4BCF">
        <w:rPr>
          <w:b/>
          <w:color w:val="auto"/>
        </w:rPr>
        <w:t>igure 3</w:t>
      </w:r>
      <w:r w:rsidR="006B368B" w:rsidRPr="009071A5">
        <w:rPr>
          <w:color w:val="auto"/>
        </w:rPr>
        <w:t>.</w:t>
      </w:r>
      <w:r w:rsidR="00780404">
        <w:rPr>
          <w:color w:val="auto"/>
        </w:rPr>
        <w:t xml:space="preserve"> </w:t>
      </w:r>
      <w:r w:rsidR="00785016" w:rsidRPr="009071A5">
        <w:rPr>
          <w:color w:val="auto"/>
        </w:rPr>
        <w:t>Estimations of variation</w:t>
      </w:r>
      <w:r w:rsidR="006C47A3" w:rsidRPr="009071A5">
        <w:rPr>
          <w:color w:val="auto"/>
        </w:rPr>
        <w:t xml:space="preserve"> in lesion size </w:t>
      </w:r>
      <w:proofErr w:type="gramStart"/>
      <w:r w:rsidR="006C47A3" w:rsidRPr="009071A5">
        <w:rPr>
          <w:color w:val="auto"/>
        </w:rPr>
        <w:t>is</w:t>
      </w:r>
      <w:proofErr w:type="gramEnd"/>
      <w:r w:rsidR="006C47A3" w:rsidRPr="009071A5">
        <w:rPr>
          <w:color w:val="auto"/>
        </w:rPr>
        <w:t xml:space="preserve"> performed by </w:t>
      </w:r>
      <w:r w:rsidR="00D66294" w:rsidRPr="009071A5">
        <w:rPr>
          <w:color w:val="auto"/>
        </w:rPr>
        <w:t xml:space="preserve">quantifying and normalizing </w:t>
      </w:r>
      <w:r w:rsidR="006C47A3" w:rsidRPr="009071A5">
        <w:rPr>
          <w:color w:val="auto"/>
        </w:rPr>
        <w:t xml:space="preserve">fluorescent signaling emitted by lesions </w:t>
      </w:r>
      <w:r w:rsidR="00B223FE" w:rsidRPr="009071A5">
        <w:rPr>
          <w:color w:val="auto"/>
        </w:rPr>
        <w:t>during the time course</w:t>
      </w:r>
      <w:r w:rsidR="006C47A3" w:rsidRPr="009071A5">
        <w:rPr>
          <w:color w:val="auto"/>
        </w:rPr>
        <w:t xml:space="preserve">. </w:t>
      </w:r>
      <w:r w:rsidR="00EC61CB" w:rsidRPr="009071A5">
        <w:rPr>
          <w:color w:val="auto"/>
        </w:rPr>
        <w:t>For this purpose</w:t>
      </w:r>
      <w:r w:rsidR="00785016" w:rsidRPr="009071A5">
        <w:rPr>
          <w:color w:val="auto"/>
        </w:rPr>
        <w:t>,</w:t>
      </w:r>
      <w:r w:rsidR="00EC61CB" w:rsidRPr="009071A5">
        <w:rPr>
          <w:color w:val="auto"/>
        </w:rPr>
        <w:t xml:space="preserve"> </w:t>
      </w:r>
      <w:r w:rsidR="00785016" w:rsidRPr="009071A5">
        <w:rPr>
          <w:color w:val="auto"/>
        </w:rPr>
        <w:t>i</w:t>
      </w:r>
      <w:r w:rsidR="00EC61CB" w:rsidRPr="009071A5">
        <w:rPr>
          <w:color w:val="auto"/>
        </w:rPr>
        <w:t xml:space="preserve">mages of monitoring containing raw </w:t>
      </w:r>
      <w:r w:rsidR="00CF37E5" w:rsidRPr="009071A5">
        <w:rPr>
          <w:color w:val="auto"/>
        </w:rPr>
        <w:t>fluorescence</w:t>
      </w:r>
      <w:r w:rsidR="00EC61CB" w:rsidRPr="009071A5">
        <w:rPr>
          <w:color w:val="auto"/>
        </w:rPr>
        <w:t xml:space="preserve"> </w:t>
      </w:r>
      <w:r w:rsidR="00CF37E5" w:rsidRPr="009071A5">
        <w:rPr>
          <w:color w:val="auto"/>
        </w:rPr>
        <w:t>emitted</w:t>
      </w:r>
      <w:r w:rsidR="00EC61CB" w:rsidRPr="009071A5">
        <w:rPr>
          <w:color w:val="auto"/>
        </w:rPr>
        <w:t xml:space="preserve"> by animals during </w:t>
      </w:r>
      <w:r w:rsidR="00B223FE" w:rsidRPr="009071A5">
        <w:rPr>
          <w:color w:val="auto"/>
        </w:rPr>
        <w:t xml:space="preserve">each time point are </w:t>
      </w:r>
      <w:r w:rsidR="00785016" w:rsidRPr="009071A5">
        <w:rPr>
          <w:color w:val="auto"/>
        </w:rPr>
        <w:t>first</w:t>
      </w:r>
      <w:r w:rsidR="00B223FE" w:rsidRPr="009071A5">
        <w:rPr>
          <w:color w:val="auto"/>
        </w:rPr>
        <w:t xml:space="preserve"> </w:t>
      </w:r>
      <w:r w:rsidR="00EC61CB" w:rsidRPr="009071A5">
        <w:rPr>
          <w:color w:val="auto"/>
        </w:rPr>
        <w:t xml:space="preserve">brought together </w:t>
      </w:r>
      <w:proofErr w:type="spellStart"/>
      <w:r w:rsidR="006C47A3" w:rsidRPr="009071A5">
        <w:rPr>
          <w:bCs/>
          <w:color w:val="auto"/>
        </w:rPr>
        <w:t>unnormalized</w:t>
      </w:r>
      <w:proofErr w:type="spellEnd"/>
      <w:r w:rsidR="00B223FE" w:rsidRPr="009071A5">
        <w:rPr>
          <w:bCs/>
          <w:color w:val="auto"/>
        </w:rPr>
        <w:t xml:space="preserve"> (</w:t>
      </w:r>
      <w:r w:rsidR="001C4BCF" w:rsidRPr="001C4BCF">
        <w:rPr>
          <w:b/>
          <w:bCs/>
          <w:color w:val="auto"/>
        </w:rPr>
        <w:t>F</w:t>
      </w:r>
      <w:r w:rsidR="00B223FE" w:rsidRPr="001C4BCF">
        <w:rPr>
          <w:b/>
          <w:bCs/>
          <w:color w:val="auto"/>
        </w:rPr>
        <w:t>igure 4</w:t>
      </w:r>
      <w:r w:rsidR="00B223FE" w:rsidRPr="009071A5">
        <w:rPr>
          <w:bCs/>
          <w:color w:val="auto"/>
        </w:rPr>
        <w:t xml:space="preserve">) in a single file. Subsequently fluorescence is </w:t>
      </w:r>
      <w:r w:rsidR="00852F23" w:rsidRPr="009071A5">
        <w:rPr>
          <w:bCs/>
          <w:color w:val="auto"/>
        </w:rPr>
        <w:t xml:space="preserve">unmixed, </w:t>
      </w:r>
      <w:r w:rsidR="00B223FE" w:rsidRPr="009071A5">
        <w:rPr>
          <w:bCs/>
          <w:color w:val="auto"/>
        </w:rPr>
        <w:t xml:space="preserve">normalized and represented as </w:t>
      </w:r>
      <w:r w:rsidR="001C4BCF">
        <w:rPr>
          <w:bCs/>
          <w:color w:val="auto"/>
        </w:rPr>
        <w:t xml:space="preserve">a </w:t>
      </w:r>
      <w:r w:rsidR="00B223FE" w:rsidRPr="009071A5">
        <w:rPr>
          <w:bCs/>
          <w:color w:val="auto"/>
        </w:rPr>
        <w:t xml:space="preserve">false </w:t>
      </w:r>
      <w:r w:rsidR="00CF37E5" w:rsidRPr="009071A5">
        <w:rPr>
          <w:bCs/>
          <w:color w:val="auto"/>
        </w:rPr>
        <w:t>color</w:t>
      </w:r>
      <w:r w:rsidR="00785016" w:rsidRPr="009071A5">
        <w:rPr>
          <w:bCs/>
          <w:color w:val="auto"/>
        </w:rPr>
        <w:t xml:space="preserve"> image (</w:t>
      </w:r>
      <w:r w:rsidR="001C4BCF" w:rsidRPr="001C4BCF">
        <w:rPr>
          <w:b/>
          <w:bCs/>
          <w:color w:val="auto"/>
        </w:rPr>
        <w:t>F</w:t>
      </w:r>
      <w:r w:rsidR="00785016" w:rsidRPr="001C4BCF">
        <w:rPr>
          <w:b/>
          <w:bCs/>
          <w:color w:val="auto"/>
        </w:rPr>
        <w:t>igure 5</w:t>
      </w:r>
      <w:r w:rsidR="00785016" w:rsidRPr="009071A5">
        <w:rPr>
          <w:bCs/>
          <w:color w:val="auto"/>
        </w:rPr>
        <w:t>). Finally</w:t>
      </w:r>
      <w:r w:rsidR="008A4DC5">
        <w:rPr>
          <w:bCs/>
          <w:color w:val="auto"/>
        </w:rPr>
        <w:t>,</w:t>
      </w:r>
      <w:r w:rsidR="00785016" w:rsidRPr="009071A5">
        <w:rPr>
          <w:bCs/>
          <w:color w:val="auto"/>
        </w:rPr>
        <w:t xml:space="preserve"> </w:t>
      </w:r>
      <w:r w:rsidR="00B223FE" w:rsidRPr="009071A5">
        <w:rPr>
          <w:bCs/>
          <w:color w:val="auto"/>
        </w:rPr>
        <w:t xml:space="preserve">ROIs corresponding to specific lesion </w:t>
      </w:r>
      <w:r w:rsidR="00785016" w:rsidRPr="009071A5">
        <w:rPr>
          <w:bCs/>
          <w:color w:val="auto"/>
        </w:rPr>
        <w:t xml:space="preserve">and background </w:t>
      </w:r>
      <w:r w:rsidR="00B223FE" w:rsidRPr="009071A5">
        <w:rPr>
          <w:bCs/>
          <w:color w:val="auto"/>
        </w:rPr>
        <w:t>signaling are automatic</w:t>
      </w:r>
      <w:r w:rsidR="00785016" w:rsidRPr="009071A5">
        <w:rPr>
          <w:bCs/>
          <w:color w:val="auto"/>
        </w:rPr>
        <w:t xml:space="preserve">ally recognized by the program and </w:t>
      </w:r>
      <w:r w:rsidR="00785016" w:rsidRPr="009071A5">
        <w:rPr>
          <w:bCs/>
          <w:color w:val="auto"/>
        </w:rPr>
        <w:lastRenderedPageBreak/>
        <w:t>quantified (</w:t>
      </w:r>
      <w:r w:rsidR="001C4BCF" w:rsidRPr="001C4BCF">
        <w:rPr>
          <w:b/>
          <w:bCs/>
          <w:color w:val="auto"/>
        </w:rPr>
        <w:t>F</w:t>
      </w:r>
      <w:r w:rsidR="00785016" w:rsidRPr="001C4BCF">
        <w:rPr>
          <w:b/>
          <w:bCs/>
          <w:color w:val="auto"/>
        </w:rPr>
        <w:t>igure 6</w:t>
      </w:r>
      <w:r w:rsidR="00852F23" w:rsidRPr="009071A5">
        <w:rPr>
          <w:bCs/>
          <w:color w:val="auto"/>
        </w:rPr>
        <w:t>)</w:t>
      </w:r>
      <w:r w:rsidR="00785016" w:rsidRPr="009071A5">
        <w:rPr>
          <w:bCs/>
          <w:color w:val="auto"/>
        </w:rPr>
        <w:t>.</w:t>
      </w:r>
      <w:r w:rsidR="009836E6">
        <w:rPr>
          <w:bCs/>
          <w:color w:val="auto"/>
        </w:rPr>
        <w:t xml:space="preserve"> </w:t>
      </w:r>
      <w:r w:rsidR="00852F23" w:rsidRPr="009071A5">
        <w:rPr>
          <w:bCs/>
          <w:color w:val="auto"/>
        </w:rPr>
        <w:t>Background</w:t>
      </w:r>
      <w:r w:rsidR="00785016" w:rsidRPr="009071A5">
        <w:rPr>
          <w:bCs/>
          <w:color w:val="auto"/>
        </w:rPr>
        <w:t xml:space="preserve"> ROI signaling is </w:t>
      </w:r>
      <w:r w:rsidR="00852F23" w:rsidRPr="009071A5">
        <w:rPr>
          <w:bCs/>
          <w:color w:val="auto"/>
        </w:rPr>
        <w:t>subtracted</w:t>
      </w:r>
      <w:r w:rsidR="00785016" w:rsidRPr="009071A5">
        <w:rPr>
          <w:bCs/>
          <w:color w:val="auto"/>
        </w:rPr>
        <w:t xml:space="preserve"> from lesion ROI signaling and results</w:t>
      </w:r>
      <w:r w:rsidR="00852F23" w:rsidRPr="009071A5">
        <w:rPr>
          <w:bCs/>
          <w:color w:val="auto"/>
        </w:rPr>
        <w:t xml:space="preserve"> </w:t>
      </w:r>
      <w:r w:rsidR="006063B0">
        <w:rPr>
          <w:bCs/>
          <w:color w:val="auto"/>
        </w:rPr>
        <w:t>of</w:t>
      </w:r>
      <w:r w:rsidR="00852F23" w:rsidRPr="009071A5">
        <w:rPr>
          <w:bCs/>
          <w:color w:val="auto"/>
        </w:rPr>
        <w:t xml:space="preserve"> intensity </w:t>
      </w:r>
      <w:r w:rsidR="00785016" w:rsidRPr="009071A5">
        <w:rPr>
          <w:bCs/>
          <w:color w:val="auto"/>
        </w:rPr>
        <w:t xml:space="preserve">in each time point </w:t>
      </w:r>
      <w:r w:rsidR="00852F23" w:rsidRPr="009071A5">
        <w:rPr>
          <w:bCs/>
          <w:color w:val="auto"/>
        </w:rPr>
        <w:t>are normalized against the time point at which intensity is maximal (</w:t>
      </w:r>
      <w:r w:rsidR="001C4BCF" w:rsidRPr="001C4BCF">
        <w:rPr>
          <w:b/>
          <w:bCs/>
          <w:color w:val="auto"/>
        </w:rPr>
        <w:t>F</w:t>
      </w:r>
      <w:r w:rsidR="00852F23" w:rsidRPr="001C4BCF">
        <w:rPr>
          <w:b/>
          <w:bCs/>
          <w:color w:val="auto"/>
        </w:rPr>
        <w:t>igure 7</w:t>
      </w:r>
      <w:r w:rsidR="00852F23" w:rsidRPr="009071A5">
        <w:rPr>
          <w:bCs/>
          <w:color w:val="auto"/>
        </w:rPr>
        <w:t xml:space="preserve">). </w:t>
      </w:r>
      <w:r w:rsidR="00C412B2" w:rsidRPr="009071A5">
        <w:rPr>
          <w:color w:val="auto"/>
        </w:rPr>
        <w:t>A</w:t>
      </w:r>
      <w:r w:rsidR="006B368B" w:rsidRPr="009071A5">
        <w:rPr>
          <w:color w:val="auto"/>
        </w:rPr>
        <w:t xml:space="preserve">t the end of the monitoring process, several weeks after surgery </w:t>
      </w:r>
      <w:r w:rsidR="00852F23" w:rsidRPr="009071A5">
        <w:rPr>
          <w:color w:val="auto"/>
        </w:rPr>
        <w:t xml:space="preserve">mice are sacrificed and </w:t>
      </w:r>
      <w:r w:rsidR="006B368B" w:rsidRPr="009071A5">
        <w:rPr>
          <w:color w:val="auto"/>
        </w:rPr>
        <w:t>viable implant can be recovered attached to</w:t>
      </w:r>
      <w:r w:rsidR="00C412B2" w:rsidRPr="009071A5">
        <w:rPr>
          <w:color w:val="auto"/>
        </w:rPr>
        <w:t xml:space="preserve"> the mouse peritoneum (</w:t>
      </w:r>
      <w:r w:rsidR="00C412B2" w:rsidRPr="001C4BCF">
        <w:rPr>
          <w:b/>
          <w:color w:val="auto"/>
        </w:rPr>
        <w:t>Figure</w:t>
      </w:r>
      <w:r w:rsidR="000673F2" w:rsidRPr="001C4BCF">
        <w:rPr>
          <w:b/>
          <w:color w:val="auto"/>
        </w:rPr>
        <w:t xml:space="preserve"> </w:t>
      </w:r>
      <w:r w:rsidR="006B368B" w:rsidRPr="001C4BCF">
        <w:rPr>
          <w:b/>
          <w:color w:val="auto"/>
        </w:rPr>
        <w:t>8</w:t>
      </w:r>
      <w:r w:rsidR="00C412B2" w:rsidRPr="009071A5">
        <w:rPr>
          <w:color w:val="auto"/>
        </w:rPr>
        <w:t>).</w:t>
      </w:r>
    </w:p>
    <w:p w14:paraId="111B89CD" w14:textId="77777777" w:rsidR="004A71E4" w:rsidRPr="009071A5" w:rsidRDefault="004A71E4" w:rsidP="00555374">
      <w:pPr>
        <w:rPr>
          <w:rFonts w:asciiTheme="minorHAnsi" w:hAnsiTheme="minorHAnsi" w:cstheme="minorHAnsi"/>
          <w:color w:val="auto"/>
        </w:rPr>
      </w:pPr>
    </w:p>
    <w:p w14:paraId="68822901" w14:textId="77777777" w:rsidR="00B32616" w:rsidRPr="009071A5" w:rsidRDefault="00B32616" w:rsidP="00555374">
      <w:pPr>
        <w:rPr>
          <w:rFonts w:asciiTheme="minorHAnsi" w:hAnsiTheme="minorHAnsi" w:cstheme="minorHAnsi"/>
          <w:color w:val="auto"/>
        </w:rPr>
      </w:pPr>
      <w:r w:rsidRPr="009071A5">
        <w:rPr>
          <w:rFonts w:asciiTheme="minorHAnsi" w:hAnsiTheme="minorHAnsi" w:cstheme="minorHAnsi"/>
          <w:b/>
          <w:color w:val="auto"/>
        </w:rPr>
        <w:t xml:space="preserve">FIGURE </w:t>
      </w:r>
      <w:r w:rsidR="0013621E" w:rsidRPr="009071A5">
        <w:rPr>
          <w:rFonts w:asciiTheme="minorHAnsi" w:hAnsiTheme="minorHAnsi" w:cstheme="minorHAnsi"/>
          <w:b/>
          <w:color w:val="auto"/>
        </w:rPr>
        <w:t xml:space="preserve">AND TABLE </w:t>
      </w:r>
      <w:r w:rsidRPr="009071A5">
        <w:rPr>
          <w:rFonts w:asciiTheme="minorHAnsi" w:hAnsiTheme="minorHAnsi" w:cstheme="minorHAnsi"/>
          <w:b/>
          <w:color w:val="auto"/>
        </w:rPr>
        <w:t>LEGENDS:</w:t>
      </w:r>
      <w:r w:rsidRPr="009071A5">
        <w:rPr>
          <w:rFonts w:asciiTheme="minorHAnsi" w:hAnsiTheme="minorHAnsi" w:cstheme="minorHAnsi"/>
          <w:color w:val="auto"/>
        </w:rPr>
        <w:t xml:space="preserve"> </w:t>
      </w:r>
    </w:p>
    <w:p w14:paraId="646BF9A8" w14:textId="77777777" w:rsidR="00A9724E" w:rsidRPr="009836E6" w:rsidRDefault="00A9724E" w:rsidP="00555374">
      <w:pPr>
        <w:rPr>
          <w:color w:val="auto"/>
        </w:rPr>
      </w:pPr>
    </w:p>
    <w:p w14:paraId="75A5D2DA" w14:textId="772177E2" w:rsidR="006836F4" w:rsidRDefault="006B368B" w:rsidP="00555374">
      <w:pPr>
        <w:rPr>
          <w:color w:val="auto"/>
        </w:rPr>
      </w:pPr>
      <w:r w:rsidRPr="009836E6">
        <w:rPr>
          <w:b/>
          <w:color w:val="auto"/>
        </w:rPr>
        <w:t>Figure 1</w:t>
      </w:r>
      <w:r w:rsidR="00A9724E" w:rsidRPr="009836E6">
        <w:rPr>
          <w:b/>
          <w:color w:val="auto"/>
        </w:rPr>
        <w:t>:</w:t>
      </w:r>
      <w:r w:rsidR="001C4BCF" w:rsidRPr="009836E6">
        <w:rPr>
          <w:b/>
          <w:color w:val="auto"/>
        </w:rPr>
        <w:t xml:space="preserve"> </w:t>
      </w:r>
      <w:r w:rsidR="000B5CA9" w:rsidRPr="009836E6">
        <w:rPr>
          <w:b/>
          <w:color w:val="auto"/>
        </w:rPr>
        <w:t>Visualization of endometrial fragments with fluorescence microscope after</w:t>
      </w:r>
      <w:r w:rsidR="005405F5" w:rsidRPr="009836E6">
        <w:rPr>
          <w:b/>
          <w:color w:val="auto"/>
        </w:rPr>
        <w:t xml:space="preserve"> Ad-</w:t>
      </w:r>
      <w:proofErr w:type="spellStart"/>
      <w:r w:rsidR="007E1B8E">
        <w:rPr>
          <w:b/>
          <w:color w:val="auto"/>
        </w:rPr>
        <w:t>mC</w:t>
      </w:r>
      <w:r w:rsidR="000B5CA9" w:rsidRPr="009836E6">
        <w:rPr>
          <w:b/>
          <w:color w:val="auto"/>
        </w:rPr>
        <w:t>herry</w:t>
      </w:r>
      <w:proofErr w:type="spellEnd"/>
      <w:r w:rsidR="000B5CA9" w:rsidRPr="009836E6">
        <w:rPr>
          <w:b/>
          <w:color w:val="auto"/>
        </w:rPr>
        <w:t xml:space="preserve"> infection</w:t>
      </w:r>
      <w:r w:rsidR="000D2073" w:rsidRPr="009836E6">
        <w:rPr>
          <w:b/>
          <w:color w:val="auto"/>
        </w:rPr>
        <w:t xml:space="preserve"> </w:t>
      </w:r>
      <w:r w:rsidR="00A9724E" w:rsidRPr="009836E6">
        <w:rPr>
          <w:b/>
          <w:color w:val="auto"/>
        </w:rPr>
        <w:t>A)</w:t>
      </w:r>
      <w:r w:rsidR="00A9724E" w:rsidRPr="009836E6">
        <w:rPr>
          <w:color w:val="auto"/>
        </w:rPr>
        <w:t xml:space="preserve"> H</w:t>
      </w:r>
      <w:r w:rsidR="00A9724E" w:rsidRPr="009071A5">
        <w:rPr>
          <w:color w:val="auto"/>
        </w:rPr>
        <w:t>uman endometrial fragment incubated with Ad-</w:t>
      </w:r>
      <w:proofErr w:type="spellStart"/>
      <w:r w:rsidR="00A9724E" w:rsidRPr="009071A5">
        <w:rPr>
          <w:color w:val="auto"/>
        </w:rPr>
        <w:t>mCherry</w:t>
      </w:r>
      <w:proofErr w:type="spellEnd"/>
      <w:r w:rsidR="00A9724E" w:rsidRPr="009071A5">
        <w:rPr>
          <w:color w:val="auto"/>
        </w:rPr>
        <w:t xml:space="preserve"> at </w:t>
      </w:r>
      <w:r w:rsidR="006836F4" w:rsidRPr="009071A5">
        <w:rPr>
          <w:color w:val="auto"/>
        </w:rPr>
        <w:t>37</w:t>
      </w:r>
      <w:r w:rsidR="006836F4">
        <w:rPr>
          <w:color w:val="auto"/>
        </w:rPr>
        <w:t xml:space="preserve"> °</w:t>
      </w:r>
      <w:r w:rsidR="006836F4" w:rsidRPr="009071A5">
        <w:rPr>
          <w:color w:val="auto"/>
        </w:rPr>
        <w:t xml:space="preserve">C </w:t>
      </w:r>
      <w:r w:rsidR="00A9724E" w:rsidRPr="009071A5">
        <w:rPr>
          <w:color w:val="auto"/>
        </w:rPr>
        <w:t>and 5% CO</w:t>
      </w:r>
      <w:r w:rsidR="00A9724E" w:rsidRPr="009071A5">
        <w:rPr>
          <w:color w:val="auto"/>
          <w:vertAlign w:val="subscript"/>
        </w:rPr>
        <w:t>2</w:t>
      </w:r>
      <w:r w:rsidR="00A9724E" w:rsidRPr="009071A5">
        <w:rPr>
          <w:color w:val="auto"/>
        </w:rPr>
        <w:t xml:space="preserve"> during 24 </w:t>
      </w:r>
      <w:r w:rsidR="00784710" w:rsidRPr="009071A5">
        <w:rPr>
          <w:color w:val="auto"/>
        </w:rPr>
        <w:t>h</w:t>
      </w:r>
      <w:r w:rsidR="00A9724E" w:rsidRPr="009071A5">
        <w:rPr>
          <w:color w:val="auto"/>
        </w:rPr>
        <w:t xml:space="preserve"> as a positive sample. </w:t>
      </w:r>
      <w:r w:rsidR="00A9724E" w:rsidRPr="009071A5">
        <w:rPr>
          <w:b/>
          <w:color w:val="auto"/>
        </w:rPr>
        <w:t>B)</w:t>
      </w:r>
      <w:r w:rsidR="00A9724E" w:rsidRPr="009071A5">
        <w:rPr>
          <w:color w:val="auto"/>
        </w:rPr>
        <w:t xml:space="preserve"> Human endometrial fragment incubated at 37</w:t>
      </w:r>
      <w:r w:rsidR="006836F4">
        <w:rPr>
          <w:color w:val="auto"/>
        </w:rPr>
        <w:t xml:space="preserve"> °</w:t>
      </w:r>
      <w:r w:rsidR="006836F4" w:rsidRPr="009071A5">
        <w:rPr>
          <w:color w:val="auto"/>
        </w:rPr>
        <w:t xml:space="preserve">C </w:t>
      </w:r>
      <w:r w:rsidR="00A9724E" w:rsidRPr="009071A5">
        <w:rPr>
          <w:color w:val="auto"/>
        </w:rPr>
        <w:t>and 5% CO</w:t>
      </w:r>
      <w:r w:rsidR="00A9724E" w:rsidRPr="009071A5">
        <w:rPr>
          <w:color w:val="auto"/>
          <w:vertAlign w:val="subscript"/>
        </w:rPr>
        <w:t>2</w:t>
      </w:r>
      <w:r w:rsidR="00A9724E" w:rsidRPr="009071A5">
        <w:rPr>
          <w:color w:val="auto"/>
        </w:rPr>
        <w:t xml:space="preserve"> without Ad-</w:t>
      </w:r>
      <w:proofErr w:type="spellStart"/>
      <w:r w:rsidR="00A9724E" w:rsidRPr="009071A5">
        <w:rPr>
          <w:color w:val="auto"/>
        </w:rPr>
        <w:t>mCherry</w:t>
      </w:r>
      <w:proofErr w:type="spellEnd"/>
      <w:r w:rsidR="00A9724E" w:rsidRPr="009071A5">
        <w:rPr>
          <w:color w:val="auto"/>
        </w:rPr>
        <w:t xml:space="preserve"> as a negative control sample.</w:t>
      </w:r>
      <w:r w:rsidR="00232E05" w:rsidRPr="009071A5">
        <w:rPr>
          <w:color w:val="auto"/>
        </w:rPr>
        <w:t xml:space="preserve"> </w:t>
      </w:r>
    </w:p>
    <w:p w14:paraId="7596DCF8" w14:textId="77777777" w:rsidR="001C4BCF" w:rsidRPr="009071A5" w:rsidRDefault="001C4BCF" w:rsidP="00555374">
      <w:pPr>
        <w:rPr>
          <w:color w:val="auto"/>
        </w:rPr>
      </w:pPr>
    </w:p>
    <w:p w14:paraId="37A805F6" w14:textId="30378AF2" w:rsidR="00A9724E" w:rsidRPr="009071A5" w:rsidRDefault="006B368B" w:rsidP="00555374">
      <w:pPr>
        <w:rPr>
          <w:color w:val="auto"/>
        </w:rPr>
      </w:pPr>
      <w:r w:rsidRPr="009836E6">
        <w:rPr>
          <w:b/>
          <w:color w:val="auto"/>
        </w:rPr>
        <w:t xml:space="preserve">Figure 2: </w:t>
      </w:r>
      <w:r w:rsidR="000B5CA9" w:rsidRPr="009836E6">
        <w:rPr>
          <w:b/>
          <w:color w:val="auto"/>
        </w:rPr>
        <w:t>Raw imaging fluorescence emitted by labeled fragments implanted in mice</w:t>
      </w:r>
      <w:r w:rsidR="000D2073" w:rsidRPr="009836E6">
        <w:rPr>
          <w:b/>
          <w:color w:val="auto"/>
        </w:rPr>
        <w:t>.</w:t>
      </w:r>
      <w:r w:rsidR="000D2073">
        <w:rPr>
          <w:color w:val="auto"/>
        </w:rPr>
        <w:t xml:space="preserve"> </w:t>
      </w:r>
      <w:r w:rsidR="000D2073" w:rsidRPr="001C4DF7">
        <w:rPr>
          <w:color w:val="auto"/>
        </w:rPr>
        <w:t>Picture show</w:t>
      </w:r>
      <w:r w:rsidR="000D2073" w:rsidRPr="008C4B90">
        <w:rPr>
          <w:color w:val="auto"/>
        </w:rPr>
        <w:t>s</w:t>
      </w:r>
      <w:r w:rsidR="000D2073">
        <w:rPr>
          <w:color w:val="auto"/>
        </w:rPr>
        <w:t xml:space="preserve"> r</w:t>
      </w:r>
      <w:r w:rsidR="00484E64" w:rsidRPr="009071A5">
        <w:rPr>
          <w:color w:val="auto"/>
        </w:rPr>
        <w:t xml:space="preserve">epresentative imaging of raw fluorescence signal </w:t>
      </w:r>
      <w:r w:rsidR="00CF37E5" w:rsidRPr="009071A5">
        <w:rPr>
          <w:color w:val="auto"/>
        </w:rPr>
        <w:t>emitted</w:t>
      </w:r>
      <w:r w:rsidR="00484E64" w:rsidRPr="009071A5">
        <w:rPr>
          <w:color w:val="auto"/>
        </w:rPr>
        <w:t xml:space="preserve"> by the same animal at a specific time</w:t>
      </w:r>
      <w:r w:rsidR="004135A8">
        <w:rPr>
          <w:color w:val="auto"/>
        </w:rPr>
        <w:t xml:space="preserve"> point</w:t>
      </w:r>
      <w:r w:rsidR="001C4DF7">
        <w:rPr>
          <w:color w:val="auto"/>
        </w:rPr>
        <w:t xml:space="preserve">. Images correspond to screenshots obtained using </w:t>
      </w:r>
      <w:r w:rsidR="001C4DF7" w:rsidRPr="005405F5">
        <w:rPr>
          <w:color w:val="auto"/>
        </w:rPr>
        <w:t xml:space="preserve">software </w:t>
      </w:r>
      <w:r w:rsidR="001C4DF7">
        <w:rPr>
          <w:color w:val="auto"/>
        </w:rPr>
        <w:t xml:space="preserve">coupled to </w:t>
      </w:r>
      <w:r w:rsidR="005405F5" w:rsidRPr="005405F5">
        <w:rPr>
          <w:color w:val="auto"/>
        </w:rPr>
        <w:t xml:space="preserve">an </w:t>
      </w:r>
      <w:r w:rsidR="006836F4" w:rsidRPr="000478BC">
        <w:rPr>
          <w:i/>
          <w:color w:val="auto"/>
        </w:rPr>
        <w:t>in vivo</w:t>
      </w:r>
      <w:r w:rsidR="006836F4" w:rsidRPr="00A3779E">
        <w:rPr>
          <w:color w:val="auto"/>
        </w:rPr>
        <w:t xml:space="preserve"> </w:t>
      </w:r>
      <w:r w:rsidR="005405F5" w:rsidRPr="005405F5">
        <w:rPr>
          <w:color w:val="auto"/>
        </w:rPr>
        <w:t xml:space="preserve">imaging system device during </w:t>
      </w:r>
      <w:r w:rsidR="001C4DF7">
        <w:rPr>
          <w:color w:val="auto"/>
        </w:rPr>
        <w:t xml:space="preserve">a </w:t>
      </w:r>
      <w:r w:rsidR="005405F5" w:rsidRPr="005405F5">
        <w:rPr>
          <w:color w:val="auto"/>
        </w:rPr>
        <w:t>monitoring session</w:t>
      </w:r>
      <w:r w:rsidR="004135A8">
        <w:rPr>
          <w:color w:val="auto"/>
        </w:rPr>
        <w:t>.</w:t>
      </w:r>
      <w:r w:rsidR="00780404">
        <w:rPr>
          <w:color w:val="auto"/>
        </w:rPr>
        <w:t xml:space="preserve"> </w:t>
      </w:r>
      <w:r w:rsidR="004135A8">
        <w:rPr>
          <w:color w:val="auto"/>
        </w:rPr>
        <w:t>Each panel</w:t>
      </w:r>
      <w:r w:rsidR="005405F5">
        <w:rPr>
          <w:color w:val="auto"/>
        </w:rPr>
        <w:t xml:space="preserve"> containing mice (numbered 1 - 5 in the left corner) </w:t>
      </w:r>
      <w:r w:rsidR="004135A8">
        <w:rPr>
          <w:color w:val="auto"/>
        </w:rPr>
        <w:t>corresponds to the fluorescence observed by using</w:t>
      </w:r>
      <w:r w:rsidR="004135A8" w:rsidRPr="009071A5">
        <w:rPr>
          <w:color w:val="auto"/>
        </w:rPr>
        <w:t xml:space="preserve"> </w:t>
      </w:r>
      <w:r w:rsidR="009836E6">
        <w:rPr>
          <w:color w:val="auto"/>
        </w:rPr>
        <w:t xml:space="preserve">a </w:t>
      </w:r>
      <w:r w:rsidR="009836E6" w:rsidRPr="009071A5">
        <w:rPr>
          <w:color w:val="auto"/>
        </w:rPr>
        <w:t>different</w:t>
      </w:r>
      <w:r w:rsidR="00484E64" w:rsidRPr="009071A5">
        <w:rPr>
          <w:color w:val="auto"/>
        </w:rPr>
        <w:t xml:space="preserve"> </w:t>
      </w:r>
      <w:r w:rsidR="005405F5">
        <w:rPr>
          <w:color w:val="auto"/>
        </w:rPr>
        <w:t xml:space="preserve">specific </w:t>
      </w:r>
      <w:r w:rsidR="00484E64" w:rsidRPr="009071A5">
        <w:rPr>
          <w:color w:val="auto"/>
        </w:rPr>
        <w:t xml:space="preserve">excitation/emission </w:t>
      </w:r>
      <w:r w:rsidR="005405F5">
        <w:rPr>
          <w:color w:val="auto"/>
        </w:rPr>
        <w:t xml:space="preserve">pair </w:t>
      </w:r>
      <w:r w:rsidR="00484E64" w:rsidRPr="009071A5">
        <w:rPr>
          <w:color w:val="auto"/>
        </w:rPr>
        <w:t>filter for acquiring images</w:t>
      </w:r>
      <w:r w:rsidR="005405F5">
        <w:rPr>
          <w:color w:val="auto"/>
        </w:rPr>
        <w:t xml:space="preserve">. Panel on the </w:t>
      </w:r>
      <w:r w:rsidR="001C4DF7">
        <w:rPr>
          <w:color w:val="auto"/>
        </w:rPr>
        <w:t xml:space="preserve">right (tool palette) show fluorescence </w:t>
      </w:r>
      <w:r w:rsidR="009836E6">
        <w:rPr>
          <w:color w:val="auto"/>
        </w:rPr>
        <w:t>parameters selected</w:t>
      </w:r>
      <w:r w:rsidR="001C4DF7">
        <w:rPr>
          <w:color w:val="auto"/>
        </w:rPr>
        <w:t xml:space="preserve"> for acquisition of images</w:t>
      </w:r>
    </w:p>
    <w:p w14:paraId="43F98F8D" w14:textId="77777777" w:rsidR="001C4BCF" w:rsidRDefault="001C4BCF" w:rsidP="00555374">
      <w:pPr>
        <w:rPr>
          <w:b/>
          <w:color w:val="auto"/>
        </w:rPr>
      </w:pPr>
    </w:p>
    <w:p w14:paraId="5804DE40" w14:textId="49523EB2" w:rsidR="00251AC8" w:rsidRPr="009071A5" w:rsidRDefault="00484E64" w:rsidP="00555374">
      <w:pPr>
        <w:rPr>
          <w:color w:val="auto"/>
        </w:rPr>
      </w:pPr>
      <w:r w:rsidRPr="009836E6">
        <w:rPr>
          <w:b/>
          <w:color w:val="auto"/>
        </w:rPr>
        <w:t xml:space="preserve">Figure 3: </w:t>
      </w:r>
      <w:proofErr w:type="spellStart"/>
      <w:r w:rsidR="000B5CA9" w:rsidRPr="009836E6">
        <w:rPr>
          <w:b/>
          <w:color w:val="auto"/>
        </w:rPr>
        <w:t>Unmixing</w:t>
      </w:r>
      <w:proofErr w:type="spellEnd"/>
      <w:r w:rsidR="000B5CA9" w:rsidRPr="009836E6">
        <w:rPr>
          <w:b/>
          <w:color w:val="auto"/>
        </w:rPr>
        <w:t xml:space="preserve"> of background vs specific fluorescence emitted by lesions</w:t>
      </w:r>
      <w:r w:rsidR="000D2073" w:rsidRPr="009836E6">
        <w:rPr>
          <w:b/>
          <w:color w:val="auto"/>
        </w:rPr>
        <w:t>.</w:t>
      </w:r>
      <w:r w:rsidR="000D2073">
        <w:rPr>
          <w:b/>
          <w:color w:val="auto"/>
        </w:rPr>
        <w:t xml:space="preserve"> </w:t>
      </w:r>
      <w:r w:rsidR="000B5CA9" w:rsidRPr="000B5CA9">
        <w:rPr>
          <w:color w:val="auto"/>
        </w:rPr>
        <w:t>Picture sho</w:t>
      </w:r>
      <w:r w:rsidR="001C4DF7">
        <w:rPr>
          <w:color w:val="auto"/>
        </w:rPr>
        <w:t>ws</w:t>
      </w:r>
      <w:r w:rsidR="000D2073">
        <w:rPr>
          <w:b/>
          <w:color w:val="auto"/>
        </w:rPr>
        <w:t xml:space="preserve"> </w:t>
      </w:r>
      <w:r w:rsidR="000D2073">
        <w:rPr>
          <w:color w:val="auto"/>
        </w:rPr>
        <w:t>r</w:t>
      </w:r>
      <w:r w:rsidRPr="009071A5">
        <w:rPr>
          <w:color w:val="auto"/>
        </w:rPr>
        <w:t>epresentative image</w:t>
      </w:r>
      <w:r w:rsidR="000D2073">
        <w:rPr>
          <w:color w:val="auto"/>
        </w:rPr>
        <w:t>s</w:t>
      </w:r>
      <w:r w:rsidRPr="009071A5">
        <w:rPr>
          <w:color w:val="auto"/>
        </w:rPr>
        <w:t xml:space="preserve"> of the </w:t>
      </w:r>
      <w:proofErr w:type="spellStart"/>
      <w:r w:rsidRPr="009071A5">
        <w:rPr>
          <w:color w:val="auto"/>
        </w:rPr>
        <w:t>unmixing</w:t>
      </w:r>
      <w:proofErr w:type="spellEnd"/>
      <w:r w:rsidRPr="009071A5">
        <w:rPr>
          <w:color w:val="auto"/>
        </w:rPr>
        <w:t xml:space="preserve"> process performed to dissect actual fluorescence f</w:t>
      </w:r>
      <w:r w:rsidR="0090010D">
        <w:rPr>
          <w:color w:val="auto"/>
        </w:rPr>
        <w:t>rom</w:t>
      </w:r>
      <w:r w:rsidRPr="009071A5">
        <w:rPr>
          <w:color w:val="auto"/>
        </w:rPr>
        <w:t xml:space="preserve"> lesions</w:t>
      </w:r>
      <w:r w:rsidR="0090010D">
        <w:rPr>
          <w:color w:val="auto"/>
        </w:rPr>
        <w:t xml:space="preserve"> using </w:t>
      </w:r>
      <w:r w:rsidR="00A3779E">
        <w:rPr>
          <w:color w:val="auto"/>
        </w:rPr>
        <w:t xml:space="preserve">the </w:t>
      </w:r>
      <w:r w:rsidR="00A3779E" w:rsidRPr="00E73F97">
        <w:rPr>
          <w:i/>
          <w:color w:val="auto"/>
        </w:rPr>
        <w:t>in</w:t>
      </w:r>
      <w:r w:rsidR="006836F4" w:rsidRPr="00E73F97">
        <w:rPr>
          <w:i/>
          <w:color w:val="auto"/>
        </w:rPr>
        <w:t xml:space="preserve"> </w:t>
      </w:r>
      <w:r w:rsidR="00A3779E" w:rsidRPr="00E73F97">
        <w:rPr>
          <w:i/>
          <w:color w:val="auto"/>
        </w:rPr>
        <w:t>vivo</w:t>
      </w:r>
      <w:r w:rsidR="00A3779E" w:rsidRPr="00A3779E">
        <w:rPr>
          <w:color w:val="auto"/>
        </w:rPr>
        <w:t xml:space="preserve"> imaging system </w:t>
      </w:r>
      <w:r w:rsidR="00A3779E">
        <w:rPr>
          <w:color w:val="auto"/>
        </w:rPr>
        <w:t xml:space="preserve">coupled </w:t>
      </w:r>
      <w:r w:rsidR="00A3779E" w:rsidRPr="00A3779E">
        <w:rPr>
          <w:color w:val="auto"/>
        </w:rPr>
        <w:t>software</w:t>
      </w:r>
      <w:r w:rsidR="00A3779E">
        <w:rPr>
          <w:color w:val="auto"/>
        </w:rPr>
        <w:t xml:space="preserve">. </w:t>
      </w:r>
      <w:r w:rsidRPr="009071A5">
        <w:rPr>
          <w:color w:val="auto"/>
        </w:rPr>
        <w:t xml:space="preserve">Graph on the left </w:t>
      </w:r>
      <w:r w:rsidR="005405F5">
        <w:rPr>
          <w:color w:val="auto"/>
        </w:rPr>
        <w:t>panel</w:t>
      </w:r>
      <w:r w:rsidR="00A3779E">
        <w:rPr>
          <w:color w:val="auto"/>
        </w:rPr>
        <w:t xml:space="preserve"> </w:t>
      </w:r>
      <w:r w:rsidRPr="009071A5">
        <w:rPr>
          <w:color w:val="auto"/>
        </w:rPr>
        <w:t>denote normalized specific profiles of fluorescence emission by scar (green line, UMX1), lesions (red line, UMX2) and host tissue (blue line, UMX3</w:t>
      </w:r>
      <w:r w:rsidR="005405F5">
        <w:rPr>
          <w:color w:val="auto"/>
        </w:rPr>
        <w:t xml:space="preserve"> panel</w:t>
      </w:r>
      <w:r w:rsidR="00622969" w:rsidRPr="009071A5">
        <w:rPr>
          <w:color w:val="auto"/>
        </w:rPr>
        <w:t>).</w:t>
      </w:r>
      <w:r w:rsidR="00A3779E">
        <w:rPr>
          <w:color w:val="auto"/>
        </w:rPr>
        <w:t xml:space="preserve"> Fluorescence intensity at different emission wavelengths (X-axis) </w:t>
      </w:r>
      <w:r w:rsidR="0090010D">
        <w:rPr>
          <w:color w:val="auto"/>
        </w:rPr>
        <w:t>is represented</w:t>
      </w:r>
      <w:r w:rsidR="00A3779E">
        <w:rPr>
          <w:color w:val="auto"/>
        </w:rPr>
        <w:t xml:space="preserve"> in units of radiant efficiency (Y-axis). Just note how each specific structure (</w:t>
      </w:r>
      <w:r w:rsidR="00A3779E" w:rsidRPr="00E73F97">
        <w:rPr>
          <w:i/>
          <w:color w:val="auto"/>
        </w:rPr>
        <w:t>i.e</w:t>
      </w:r>
      <w:r w:rsidR="006836F4" w:rsidRPr="00E73F97">
        <w:rPr>
          <w:i/>
          <w:color w:val="auto"/>
        </w:rPr>
        <w:t>.</w:t>
      </w:r>
      <w:r w:rsidR="006836F4">
        <w:rPr>
          <w:color w:val="auto"/>
        </w:rPr>
        <w:t>,</w:t>
      </w:r>
      <w:r w:rsidR="00A3779E">
        <w:rPr>
          <w:color w:val="auto"/>
        </w:rPr>
        <w:t xml:space="preserve"> scar, labeled lesions and host tissue) emits a different fluorescence profile whi</w:t>
      </w:r>
      <w:r w:rsidR="006A4FDF">
        <w:rPr>
          <w:color w:val="auto"/>
        </w:rPr>
        <w:t xml:space="preserve">ch allows identifying and segregating them specifically form each other. </w:t>
      </w:r>
      <w:r w:rsidR="00934272">
        <w:rPr>
          <w:color w:val="auto"/>
        </w:rPr>
        <w:t xml:space="preserve">On the right panel, </w:t>
      </w:r>
      <w:r w:rsidR="006214D7">
        <w:rPr>
          <w:color w:val="auto"/>
        </w:rPr>
        <w:t xml:space="preserve">fluorescence arising from launching </w:t>
      </w:r>
      <w:r w:rsidR="00934272">
        <w:rPr>
          <w:color w:val="auto"/>
        </w:rPr>
        <w:t>s</w:t>
      </w:r>
      <w:r w:rsidR="00622969" w:rsidRPr="009071A5">
        <w:rPr>
          <w:color w:val="auto"/>
        </w:rPr>
        <w:t xml:space="preserve">pecific emission profiles for scar (UMX1), lesions (UMX2) and host tissue (UMX3) are </w:t>
      </w:r>
      <w:r w:rsidR="006214D7">
        <w:rPr>
          <w:color w:val="auto"/>
        </w:rPr>
        <w:t xml:space="preserve">shown </w:t>
      </w:r>
      <w:r w:rsidR="00622969" w:rsidRPr="009071A5">
        <w:rPr>
          <w:color w:val="auto"/>
        </w:rPr>
        <w:t>superposed on photograph ima</w:t>
      </w:r>
      <w:r w:rsidR="00251AC8" w:rsidRPr="009071A5">
        <w:rPr>
          <w:color w:val="auto"/>
        </w:rPr>
        <w:t>ges of mice. A composite image</w:t>
      </w:r>
      <w:r w:rsidR="005405F5">
        <w:rPr>
          <w:color w:val="auto"/>
        </w:rPr>
        <w:t xml:space="preserve"> (C</w:t>
      </w:r>
      <w:r w:rsidR="00934272">
        <w:rPr>
          <w:color w:val="auto"/>
        </w:rPr>
        <w:t xml:space="preserve">omposite) </w:t>
      </w:r>
      <w:r w:rsidR="00251AC8" w:rsidRPr="009071A5">
        <w:rPr>
          <w:color w:val="auto"/>
        </w:rPr>
        <w:t>is also included for illustrative purposes to denote the segmentation of fluorescence emitted by lesions fro</w:t>
      </w:r>
      <w:r w:rsidR="00852F23" w:rsidRPr="009071A5">
        <w:rPr>
          <w:color w:val="auto"/>
        </w:rPr>
        <w:t>m that emitted by scar or host tissues.</w:t>
      </w:r>
      <w:r w:rsidR="00934272">
        <w:rPr>
          <w:color w:val="auto"/>
        </w:rPr>
        <w:t xml:space="preserve"> Middle panel shows parameters selected for </w:t>
      </w:r>
      <w:proofErr w:type="spellStart"/>
      <w:r w:rsidR="00934272">
        <w:rPr>
          <w:color w:val="auto"/>
        </w:rPr>
        <w:t>unmixing</w:t>
      </w:r>
      <w:proofErr w:type="spellEnd"/>
      <w:r w:rsidR="00934272">
        <w:rPr>
          <w:color w:val="auto"/>
        </w:rPr>
        <w:t xml:space="preserve"> with the image software</w:t>
      </w:r>
      <w:r w:rsidR="006214D7">
        <w:rPr>
          <w:color w:val="auto"/>
        </w:rPr>
        <w:t xml:space="preserve"> coupled to the in-vivo imaging device</w:t>
      </w:r>
    </w:p>
    <w:p w14:paraId="4DCF28C6" w14:textId="77777777" w:rsidR="001C4BCF" w:rsidRDefault="001C4BCF" w:rsidP="00555374">
      <w:pPr>
        <w:rPr>
          <w:b/>
          <w:color w:val="auto"/>
        </w:rPr>
      </w:pPr>
    </w:p>
    <w:p w14:paraId="1F5C0082" w14:textId="733C15A4" w:rsidR="000673F2" w:rsidRPr="009071A5" w:rsidRDefault="00852F23" w:rsidP="00555374">
      <w:pPr>
        <w:rPr>
          <w:color w:val="auto"/>
        </w:rPr>
      </w:pPr>
      <w:proofErr w:type="gramStart"/>
      <w:r w:rsidRPr="009836E6">
        <w:rPr>
          <w:b/>
          <w:color w:val="auto"/>
        </w:rPr>
        <w:t>Figure 4.</w:t>
      </w:r>
      <w:proofErr w:type="gramEnd"/>
      <w:r w:rsidRPr="009836E6">
        <w:rPr>
          <w:b/>
          <w:color w:val="auto"/>
        </w:rPr>
        <w:t xml:space="preserve"> </w:t>
      </w:r>
      <w:proofErr w:type="gramStart"/>
      <w:r w:rsidR="000B5CA9" w:rsidRPr="009836E6">
        <w:rPr>
          <w:b/>
          <w:color w:val="auto"/>
        </w:rPr>
        <w:t>Time course monitoring of raw fluorescence emitted by lesions</w:t>
      </w:r>
      <w:r w:rsidR="00934272" w:rsidRPr="009836E6">
        <w:rPr>
          <w:b/>
          <w:color w:val="auto"/>
        </w:rPr>
        <w:t>.</w:t>
      </w:r>
      <w:proofErr w:type="gramEnd"/>
      <w:r w:rsidR="00934272">
        <w:rPr>
          <w:color w:val="auto"/>
        </w:rPr>
        <w:t xml:space="preserve"> Panel shows r</w:t>
      </w:r>
      <w:r w:rsidRPr="009071A5">
        <w:rPr>
          <w:color w:val="auto"/>
        </w:rPr>
        <w:t xml:space="preserve">epresentative </w:t>
      </w:r>
      <w:r w:rsidR="000673F2" w:rsidRPr="009071A5">
        <w:rPr>
          <w:color w:val="auto"/>
        </w:rPr>
        <w:t>i</w:t>
      </w:r>
      <w:r w:rsidRPr="009071A5">
        <w:rPr>
          <w:color w:val="auto"/>
        </w:rPr>
        <w:t>mage</w:t>
      </w:r>
      <w:r w:rsidR="00934272">
        <w:rPr>
          <w:color w:val="auto"/>
        </w:rPr>
        <w:t>s</w:t>
      </w:r>
      <w:r w:rsidRPr="009071A5">
        <w:rPr>
          <w:color w:val="auto"/>
        </w:rPr>
        <w:t xml:space="preserve"> of raw fluorescence </w:t>
      </w:r>
      <w:r w:rsidR="000673F2" w:rsidRPr="009071A5">
        <w:rPr>
          <w:color w:val="auto"/>
        </w:rPr>
        <w:t>emitted</w:t>
      </w:r>
      <w:r w:rsidRPr="009071A5">
        <w:rPr>
          <w:color w:val="auto"/>
        </w:rPr>
        <w:t xml:space="preserve"> by </w:t>
      </w:r>
      <w:r w:rsidR="000673F2" w:rsidRPr="009071A5">
        <w:rPr>
          <w:color w:val="auto"/>
        </w:rPr>
        <w:t>a</w:t>
      </w:r>
      <w:r w:rsidR="005D18CD">
        <w:rPr>
          <w:color w:val="auto"/>
        </w:rPr>
        <w:t xml:space="preserve"> single</w:t>
      </w:r>
      <w:r w:rsidR="000673F2" w:rsidRPr="009071A5">
        <w:rPr>
          <w:color w:val="auto"/>
        </w:rPr>
        <w:t xml:space="preserve"> mouse</w:t>
      </w:r>
      <w:r w:rsidRPr="009071A5">
        <w:rPr>
          <w:color w:val="auto"/>
        </w:rPr>
        <w:t xml:space="preserve"> implanted with labeled </w:t>
      </w:r>
      <w:r w:rsidR="008755E4" w:rsidRPr="009071A5">
        <w:rPr>
          <w:color w:val="auto"/>
        </w:rPr>
        <w:t xml:space="preserve">human </w:t>
      </w:r>
      <w:r w:rsidR="000673F2" w:rsidRPr="009071A5">
        <w:rPr>
          <w:color w:val="auto"/>
        </w:rPr>
        <w:t xml:space="preserve">lesions </w:t>
      </w:r>
      <w:r w:rsidR="00CC7F68">
        <w:rPr>
          <w:color w:val="auto"/>
        </w:rPr>
        <w:t xml:space="preserve">(brilliant yellow spots) </w:t>
      </w:r>
      <w:r w:rsidR="000673F2" w:rsidRPr="009071A5">
        <w:rPr>
          <w:color w:val="auto"/>
        </w:rPr>
        <w:t>during the time course</w:t>
      </w:r>
      <w:r w:rsidR="005D18CD">
        <w:rPr>
          <w:color w:val="auto"/>
        </w:rPr>
        <w:t>. Time points after surgery at which monitoring was performed are denoted as “Day (number)”. Emission ad excitation pair filters used for monitoring are indicated in each panel/image. Each panel is identified by a specific code (BKG) in the upper part containing info related to the date at which fluorescence was acquired</w:t>
      </w:r>
    </w:p>
    <w:p w14:paraId="278C4721" w14:textId="77777777" w:rsidR="001C4BCF" w:rsidRDefault="001C4BCF" w:rsidP="00555374">
      <w:pPr>
        <w:rPr>
          <w:b/>
          <w:color w:val="auto"/>
        </w:rPr>
      </w:pPr>
    </w:p>
    <w:p w14:paraId="4B9196E7" w14:textId="5DD4A14F" w:rsidR="000673F2" w:rsidRPr="009071A5" w:rsidRDefault="00852F23" w:rsidP="00B767A7">
      <w:pPr>
        <w:rPr>
          <w:color w:val="auto"/>
        </w:rPr>
      </w:pPr>
      <w:r w:rsidRPr="009071A5">
        <w:rPr>
          <w:b/>
          <w:color w:val="auto"/>
        </w:rPr>
        <w:t>Figure 5:</w:t>
      </w:r>
      <w:r w:rsidRPr="009071A5">
        <w:rPr>
          <w:color w:val="auto"/>
        </w:rPr>
        <w:t xml:space="preserve"> </w:t>
      </w:r>
      <w:r w:rsidR="00EC7081" w:rsidRPr="009836E6">
        <w:rPr>
          <w:b/>
          <w:color w:val="auto"/>
        </w:rPr>
        <w:t>Time course monitoring of normalized fluorescence emitted by lesions.</w:t>
      </w:r>
      <w:r w:rsidR="00780404">
        <w:rPr>
          <w:color w:val="auto"/>
        </w:rPr>
        <w:t xml:space="preserve"> </w:t>
      </w:r>
      <w:r w:rsidRPr="009071A5">
        <w:rPr>
          <w:color w:val="auto"/>
        </w:rPr>
        <w:lastRenderedPageBreak/>
        <w:t>Representative image</w:t>
      </w:r>
      <w:r w:rsidR="00EC7081">
        <w:rPr>
          <w:color w:val="auto"/>
        </w:rPr>
        <w:t>s</w:t>
      </w:r>
      <w:r w:rsidRPr="009071A5">
        <w:rPr>
          <w:color w:val="auto"/>
        </w:rPr>
        <w:t xml:space="preserve"> corresponding to unmixed, normalized fluoresce</w:t>
      </w:r>
      <w:r w:rsidR="000673F2" w:rsidRPr="009071A5">
        <w:rPr>
          <w:color w:val="auto"/>
        </w:rPr>
        <w:t>nt signaling emitted by</w:t>
      </w:r>
      <w:r w:rsidR="008755E4" w:rsidRPr="009071A5">
        <w:rPr>
          <w:color w:val="auto"/>
        </w:rPr>
        <w:t xml:space="preserve"> human </w:t>
      </w:r>
      <w:r w:rsidR="000673F2" w:rsidRPr="009071A5">
        <w:rPr>
          <w:color w:val="auto"/>
        </w:rPr>
        <w:t xml:space="preserve">lesions </w:t>
      </w:r>
      <w:r w:rsidR="00EC7081">
        <w:rPr>
          <w:color w:val="auto"/>
        </w:rPr>
        <w:t xml:space="preserve">(spots with rainbow color) superposed </w:t>
      </w:r>
      <w:r w:rsidR="008755E4" w:rsidRPr="009071A5">
        <w:rPr>
          <w:color w:val="auto"/>
        </w:rPr>
        <w:t>in a</w:t>
      </w:r>
      <w:r w:rsidR="00EC7081">
        <w:rPr>
          <w:color w:val="auto"/>
        </w:rPr>
        <w:t xml:space="preserve"> single</w:t>
      </w:r>
      <w:r w:rsidR="00780404">
        <w:rPr>
          <w:color w:val="auto"/>
        </w:rPr>
        <w:t xml:space="preserve"> </w:t>
      </w:r>
      <w:r w:rsidR="000673F2" w:rsidRPr="009071A5">
        <w:rPr>
          <w:color w:val="auto"/>
        </w:rPr>
        <w:t xml:space="preserve">mouse </w:t>
      </w:r>
      <w:r w:rsidR="008755E4" w:rsidRPr="009071A5">
        <w:rPr>
          <w:color w:val="auto"/>
        </w:rPr>
        <w:t>during the time course (days after su</w:t>
      </w:r>
      <w:r w:rsidR="000673F2" w:rsidRPr="009071A5">
        <w:rPr>
          <w:color w:val="auto"/>
        </w:rPr>
        <w:t>rgery</w:t>
      </w:r>
      <w:r w:rsidR="008755E4" w:rsidRPr="009071A5">
        <w:rPr>
          <w:color w:val="auto"/>
        </w:rPr>
        <w:t>)</w:t>
      </w:r>
      <w:r w:rsidR="00EC7081">
        <w:rPr>
          <w:color w:val="auto"/>
        </w:rPr>
        <w:t>.</w:t>
      </w:r>
      <w:r w:rsidR="00780404">
        <w:rPr>
          <w:color w:val="auto"/>
        </w:rPr>
        <w:t xml:space="preserve"> </w:t>
      </w:r>
      <w:r w:rsidR="00EC7081" w:rsidRPr="00EC7081">
        <w:rPr>
          <w:color w:val="auto"/>
        </w:rPr>
        <w:t>Time points after surgery at which monitoring was performed are denoted as “Day (number)”.</w:t>
      </w:r>
      <w:r w:rsidR="00EC7081" w:rsidRPr="00EC7081">
        <w:t xml:space="preserve"> </w:t>
      </w:r>
      <w:r w:rsidR="00EC7081" w:rsidRPr="00EC7081">
        <w:rPr>
          <w:color w:val="auto"/>
        </w:rPr>
        <w:t xml:space="preserve">Each panel is identified by a specific code (BKG) in the </w:t>
      </w:r>
      <w:r w:rsidR="00EC7081">
        <w:rPr>
          <w:color w:val="auto"/>
        </w:rPr>
        <w:t>lower</w:t>
      </w:r>
      <w:r w:rsidR="00EC7081" w:rsidRPr="00EC7081">
        <w:rPr>
          <w:color w:val="auto"/>
        </w:rPr>
        <w:t xml:space="preserve"> part containing info related to the date at which fluorescence was acquired</w:t>
      </w:r>
      <w:r w:rsidR="00EC7081">
        <w:rPr>
          <w:color w:val="auto"/>
        </w:rPr>
        <w:t xml:space="preserve">. </w:t>
      </w:r>
      <w:r w:rsidR="00B767A7">
        <w:rPr>
          <w:color w:val="auto"/>
        </w:rPr>
        <w:t>Rainbow p</w:t>
      </w:r>
      <w:r w:rsidR="00EC7081">
        <w:rPr>
          <w:color w:val="auto"/>
        </w:rPr>
        <w:t>alette color</w:t>
      </w:r>
      <w:r w:rsidR="00B767A7">
        <w:rPr>
          <w:color w:val="auto"/>
        </w:rPr>
        <w:t xml:space="preserve"> on the right side identifies </w:t>
      </w:r>
      <w:r w:rsidR="00EC7081">
        <w:rPr>
          <w:color w:val="auto"/>
        </w:rPr>
        <w:t>fluorescence intensity</w:t>
      </w:r>
      <w:r w:rsidR="00B767A7">
        <w:rPr>
          <w:color w:val="auto"/>
        </w:rPr>
        <w:t xml:space="preserve"> (Radiant efficiency) </w:t>
      </w:r>
      <w:r w:rsidR="003A0422">
        <w:rPr>
          <w:color w:val="auto"/>
        </w:rPr>
        <w:t>emitted b</w:t>
      </w:r>
      <w:r w:rsidR="00B767A7">
        <w:rPr>
          <w:color w:val="auto"/>
        </w:rPr>
        <w:t>y lesions at each time point. Note how strong fluorescence intensity during the initial time points (</w:t>
      </w:r>
      <w:r w:rsidR="00B767A7" w:rsidRPr="00E73F97">
        <w:rPr>
          <w:i/>
          <w:color w:val="auto"/>
        </w:rPr>
        <w:t>i.e</w:t>
      </w:r>
      <w:r w:rsidR="006836F4" w:rsidRPr="00E73F97">
        <w:rPr>
          <w:i/>
          <w:color w:val="auto"/>
        </w:rPr>
        <w:t>.</w:t>
      </w:r>
      <w:r w:rsidR="006836F4">
        <w:rPr>
          <w:color w:val="auto"/>
        </w:rPr>
        <w:t>,</w:t>
      </w:r>
      <w:r w:rsidR="00B767A7">
        <w:rPr>
          <w:color w:val="auto"/>
        </w:rPr>
        <w:t xml:space="preserve"> red color in the center of lesions on days 1</w:t>
      </w:r>
      <w:proofErr w:type="gramStart"/>
      <w:r w:rsidR="00B767A7">
        <w:rPr>
          <w:color w:val="auto"/>
        </w:rPr>
        <w:t>,5</w:t>
      </w:r>
      <w:proofErr w:type="gramEnd"/>
      <w:r w:rsidR="00B767A7">
        <w:rPr>
          <w:color w:val="auto"/>
        </w:rPr>
        <w:t xml:space="preserve"> and 8) declines during the time course (</w:t>
      </w:r>
      <w:r w:rsidR="006836F4" w:rsidRPr="000478BC">
        <w:rPr>
          <w:i/>
          <w:color w:val="auto"/>
        </w:rPr>
        <w:t>i.e.</w:t>
      </w:r>
      <w:r w:rsidR="006836F4">
        <w:rPr>
          <w:i/>
          <w:color w:val="auto"/>
        </w:rPr>
        <w:t xml:space="preserve">, </w:t>
      </w:r>
      <w:r w:rsidR="00B767A7">
        <w:rPr>
          <w:color w:val="auto"/>
        </w:rPr>
        <w:t>blue color in lesions on days 20 and 25)</w:t>
      </w:r>
      <w:r w:rsidR="006836F4">
        <w:rPr>
          <w:color w:val="auto"/>
        </w:rPr>
        <w:t>.</w:t>
      </w:r>
    </w:p>
    <w:p w14:paraId="2B56F48F" w14:textId="77777777" w:rsidR="001C4BCF" w:rsidRDefault="001C4BCF" w:rsidP="00555374">
      <w:pPr>
        <w:rPr>
          <w:b/>
          <w:color w:val="auto"/>
        </w:rPr>
      </w:pPr>
    </w:p>
    <w:p w14:paraId="41F0E738" w14:textId="010116D4" w:rsidR="001C4BCF" w:rsidRDefault="000673F2" w:rsidP="00555374">
      <w:pPr>
        <w:rPr>
          <w:color w:val="auto"/>
        </w:rPr>
      </w:pPr>
      <w:r w:rsidRPr="009836E6">
        <w:rPr>
          <w:b/>
          <w:color w:val="auto"/>
        </w:rPr>
        <w:t xml:space="preserve">Figure 6: </w:t>
      </w:r>
      <w:r w:rsidR="000B5CA9" w:rsidRPr="009836E6">
        <w:rPr>
          <w:b/>
          <w:color w:val="auto"/>
        </w:rPr>
        <w:t xml:space="preserve">Use of ROIs for </w:t>
      </w:r>
      <w:r w:rsidR="00694237" w:rsidRPr="009836E6">
        <w:rPr>
          <w:b/>
          <w:color w:val="auto"/>
        </w:rPr>
        <w:t>q</w:t>
      </w:r>
      <w:r w:rsidR="000B5CA9" w:rsidRPr="009836E6">
        <w:rPr>
          <w:b/>
          <w:color w:val="auto"/>
        </w:rPr>
        <w:t>uantification of fluorescence intensity in lesions during the time course.</w:t>
      </w:r>
      <w:r w:rsidR="003A0422">
        <w:rPr>
          <w:color w:val="auto"/>
        </w:rPr>
        <w:t xml:space="preserve"> </w:t>
      </w:r>
      <w:r w:rsidR="00694237">
        <w:rPr>
          <w:color w:val="auto"/>
        </w:rPr>
        <w:t>Figure</w:t>
      </w:r>
      <w:r w:rsidR="00156FBA">
        <w:rPr>
          <w:color w:val="auto"/>
        </w:rPr>
        <w:t xml:space="preserve"> </w:t>
      </w:r>
      <w:r w:rsidR="009836E6">
        <w:rPr>
          <w:color w:val="auto"/>
        </w:rPr>
        <w:t>shows panel</w:t>
      </w:r>
      <w:r w:rsidR="00694237">
        <w:rPr>
          <w:color w:val="auto"/>
        </w:rPr>
        <w:t xml:space="preserve"> of </w:t>
      </w:r>
      <w:r w:rsidR="001B4220">
        <w:rPr>
          <w:color w:val="auto"/>
        </w:rPr>
        <w:t>i</w:t>
      </w:r>
      <w:r w:rsidR="003A0422" w:rsidRPr="003A0422">
        <w:rPr>
          <w:color w:val="auto"/>
        </w:rPr>
        <w:t xml:space="preserve">mages </w:t>
      </w:r>
      <w:r w:rsidR="003A0422">
        <w:rPr>
          <w:color w:val="auto"/>
        </w:rPr>
        <w:t xml:space="preserve">of </w:t>
      </w:r>
      <w:r w:rsidR="00156FBA">
        <w:rPr>
          <w:color w:val="auto"/>
        </w:rPr>
        <w:t xml:space="preserve">normalized fluorescence emitted by lesions </w:t>
      </w:r>
      <w:r w:rsidR="00156FBA" w:rsidRPr="009071A5">
        <w:rPr>
          <w:color w:val="auto"/>
        </w:rPr>
        <w:t>in a</w:t>
      </w:r>
      <w:r w:rsidR="00156FBA">
        <w:rPr>
          <w:color w:val="auto"/>
        </w:rPr>
        <w:t xml:space="preserve"> single </w:t>
      </w:r>
      <w:r w:rsidR="00694237">
        <w:rPr>
          <w:color w:val="auto"/>
        </w:rPr>
        <w:t xml:space="preserve">mouse </w:t>
      </w:r>
      <w:r w:rsidR="00156FBA">
        <w:rPr>
          <w:color w:val="auto"/>
        </w:rPr>
        <w:t xml:space="preserve">during the time course </w:t>
      </w:r>
      <w:r w:rsidR="00015F3C">
        <w:rPr>
          <w:color w:val="auto"/>
        </w:rPr>
        <w:t>(</w:t>
      </w:r>
      <w:r w:rsidR="006836F4" w:rsidRPr="000478BC">
        <w:rPr>
          <w:i/>
          <w:color w:val="auto"/>
        </w:rPr>
        <w:t>i.e.</w:t>
      </w:r>
      <w:r w:rsidR="006836F4">
        <w:rPr>
          <w:i/>
          <w:color w:val="auto"/>
        </w:rPr>
        <w:t xml:space="preserve">, </w:t>
      </w:r>
      <w:r w:rsidR="006836F4" w:rsidRPr="00E73F97">
        <w:rPr>
          <w:b/>
          <w:color w:val="auto"/>
        </w:rPr>
        <w:t>F</w:t>
      </w:r>
      <w:r w:rsidR="00156FBA" w:rsidRPr="00E73F97">
        <w:rPr>
          <w:b/>
          <w:color w:val="auto"/>
        </w:rPr>
        <w:t>igure</w:t>
      </w:r>
      <w:r w:rsidR="00694237" w:rsidRPr="00E73F97">
        <w:rPr>
          <w:b/>
          <w:color w:val="auto"/>
        </w:rPr>
        <w:t xml:space="preserve"> 5</w:t>
      </w:r>
      <w:r w:rsidR="00694237">
        <w:rPr>
          <w:color w:val="auto"/>
        </w:rPr>
        <w:t xml:space="preserve">) </w:t>
      </w:r>
      <w:r w:rsidR="001B4220">
        <w:rPr>
          <w:color w:val="auto"/>
        </w:rPr>
        <w:t>with the addition of ROIs (delineating lesions</w:t>
      </w:r>
      <w:r w:rsidR="006214D7">
        <w:rPr>
          <w:color w:val="auto"/>
        </w:rPr>
        <w:t xml:space="preserve"> and background</w:t>
      </w:r>
      <w:r w:rsidR="001B4220">
        <w:rPr>
          <w:color w:val="auto"/>
        </w:rPr>
        <w:t xml:space="preserve">) </w:t>
      </w:r>
      <w:r w:rsidR="00694237">
        <w:rPr>
          <w:color w:val="auto"/>
        </w:rPr>
        <w:t xml:space="preserve">for quantification of </w:t>
      </w:r>
      <w:r w:rsidR="001B4220">
        <w:rPr>
          <w:color w:val="auto"/>
        </w:rPr>
        <w:t>fluorescence</w:t>
      </w:r>
      <w:r w:rsidR="00015F3C">
        <w:rPr>
          <w:color w:val="auto"/>
        </w:rPr>
        <w:t xml:space="preserve"> intensity</w:t>
      </w:r>
      <w:r w:rsidR="00694237">
        <w:rPr>
          <w:color w:val="auto"/>
        </w:rPr>
        <w:t>. ROI</w:t>
      </w:r>
      <w:r w:rsidR="00E73F97">
        <w:rPr>
          <w:color w:val="auto"/>
        </w:rPr>
        <w:t xml:space="preserve"> </w:t>
      </w:r>
      <w:r w:rsidR="003A2748">
        <w:rPr>
          <w:color w:val="auto"/>
        </w:rPr>
        <w:t>1 and ROI</w:t>
      </w:r>
      <w:r w:rsidR="00E73F97">
        <w:rPr>
          <w:color w:val="auto"/>
        </w:rPr>
        <w:t xml:space="preserve"> </w:t>
      </w:r>
      <w:r w:rsidR="003A2748">
        <w:rPr>
          <w:color w:val="auto"/>
        </w:rPr>
        <w:t>2</w:t>
      </w:r>
      <w:r w:rsidR="00694237">
        <w:rPr>
          <w:color w:val="auto"/>
        </w:rPr>
        <w:t xml:space="preserve"> identify the amount of fluorescence emitted by each </w:t>
      </w:r>
      <w:r w:rsidR="001B4220">
        <w:rPr>
          <w:color w:val="auto"/>
        </w:rPr>
        <w:t xml:space="preserve">of the two </w:t>
      </w:r>
      <w:r w:rsidR="00694237">
        <w:rPr>
          <w:color w:val="auto"/>
        </w:rPr>
        <w:t>lesion</w:t>
      </w:r>
      <w:r w:rsidR="001B4220">
        <w:rPr>
          <w:color w:val="auto"/>
        </w:rPr>
        <w:t>s during the time course</w:t>
      </w:r>
      <w:r w:rsidR="00694237">
        <w:rPr>
          <w:color w:val="auto"/>
        </w:rPr>
        <w:t xml:space="preserve">. </w:t>
      </w:r>
      <w:r w:rsidR="001B4220">
        <w:rPr>
          <w:color w:val="auto"/>
        </w:rPr>
        <w:t>BKG</w:t>
      </w:r>
      <w:r w:rsidR="006214D7">
        <w:rPr>
          <w:color w:val="auto"/>
        </w:rPr>
        <w:t xml:space="preserve"> </w:t>
      </w:r>
      <w:r w:rsidR="00694237">
        <w:rPr>
          <w:color w:val="auto"/>
        </w:rPr>
        <w:t>ident</w:t>
      </w:r>
      <w:r w:rsidR="001B4220">
        <w:rPr>
          <w:color w:val="auto"/>
        </w:rPr>
        <w:t>ify the amount of fluorescence em</w:t>
      </w:r>
      <w:r w:rsidR="00694237">
        <w:rPr>
          <w:color w:val="auto"/>
        </w:rPr>
        <w:t>it</w:t>
      </w:r>
      <w:r w:rsidR="001B4220">
        <w:rPr>
          <w:color w:val="auto"/>
        </w:rPr>
        <w:t>t</w:t>
      </w:r>
      <w:r w:rsidR="00694237">
        <w:rPr>
          <w:color w:val="auto"/>
        </w:rPr>
        <w:t xml:space="preserve">ed by the host tissue (background </w:t>
      </w:r>
      <w:r w:rsidR="001B4220">
        <w:rPr>
          <w:color w:val="auto"/>
        </w:rPr>
        <w:t>fluorescence</w:t>
      </w:r>
      <w:r w:rsidR="00694237">
        <w:rPr>
          <w:color w:val="auto"/>
        </w:rPr>
        <w:t>)</w:t>
      </w:r>
      <w:r w:rsidR="001B4220" w:rsidRPr="001B4220">
        <w:rPr>
          <w:color w:val="auto"/>
        </w:rPr>
        <w:t xml:space="preserve"> </w:t>
      </w:r>
      <w:r w:rsidR="003A2748">
        <w:rPr>
          <w:color w:val="auto"/>
        </w:rPr>
        <w:t xml:space="preserve">during the time course. Background fluorescence </w:t>
      </w:r>
      <w:r w:rsidR="00015F3C">
        <w:rPr>
          <w:color w:val="auto"/>
        </w:rPr>
        <w:t>is</w:t>
      </w:r>
      <w:r w:rsidR="006214D7">
        <w:rPr>
          <w:color w:val="auto"/>
        </w:rPr>
        <w:t xml:space="preserve"> subtracted from ROIs for quantification purposes. </w:t>
      </w:r>
      <w:r w:rsidR="001B4220" w:rsidRPr="00EC7081">
        <w:rPr>
          <w:color w:val="auto"/>
        </w:rPr>
        <w:t>Time points after surgery at which monitoring was performed are denoted as “Day (number)”.</w:t>
      </w:r>
      <w:r w:rsidR="001B4220" w:rsidRPr="00EC7081">
        <w:t xml:space="preserve"> </w:t>
      </w:r>
      <w:r w:rsidR="006214D7">
        <w:t xml:space="preserve">Images acquired at each time point are labeled with </w:t>
      </w:r>
      <w:r w:rsidR="001B4220" w:rsidRPr="00EC7081">
        <w:rPr>
          <w:color w:val="auto"/>
        </w:rPr>
        <w:t xml:space="preserve">a specific code (BKG) </w:t>
      </w:r>
      <w:r w:rsidR="006214D7">
        <w:rPr>
          <w:color w:val="auto"/>
        </w:rPr>
        <w:t>at the bottom of each one</w:t>
      </w:r>
      <w:r w:rsidR="001B4220" w:rsidRPr="00EC7081">
        <w:rPr>
          <w:color w:val="auto"/>
        </w:rPr>
        <w:t xml:space="preserve"> containing info related to the date at which fluorescence was acquired</w:t>
      </w:r>
      <w:r w:rsidR="001B4220">
        <w:rPr>
          <w:color w:val="auto"/>
        </w:rPr>
        <w:t xml:space="preserve"> (first eight digits following BKG detail data for year(2014)-month (10) and -day(10 to 31))</w:t>
      </w:r>
      <w:r w:rsidR="006214D7">
        <w:rPr>
          <w:color w:val="auto"/>
        </w:rPr>
        <w:t>,</w:t>
      </w:r>
      <w:r w:rsidR="00780404">
        <w:rPr>
          <w:color w:val="auto"/>
        </w:rPr>
        <w:t xml:space="preserve"> </w:t>
      </w:r>
      <w:r w:rsidR="006214D7">
        <w:rPr>
          <w:color w:val="auto"/>
        </w:rPr>
        <w:t xml:space="preserve">an individual </w:t>
      </w:r>
      <w:r w:rsidR="00803DFA">
        <w:rPr>
          <w:color w:val="auto"/>
        </w:rPr>
        <w:t>identification</w:t>
      </w:r>
      <w:r w:rsidR="006214D7">
        <w:rPr>
          <w:color w:val="auto"/>
        </w:rPr>
        <w:t xml:space="preserve"> code</w:t>
      </w:r>
      <w:r w:rsidR="00780404">
        <w:rPr>
          <w:color w:val="auto"/>
        </w:rPr>
        <w:t xml:space="preserve"> </w:t>
      </w:r>
      <w:r w:rsidR="006214D7">
        <w:rPr>
          <w:color w:val="auto"/>
        </w:rPr>
        <w:t xml:space="preserve">(last 6 digits) and the </w:t>
      </w:r>
      <w:r w:rsidR="00377FEB">
        <w:rPr>
          <w:color w:val="auto"/>
        </w:rPr>
        <w:t xml:space="preserve">specific </w:t>
      </w:r>
      <w:r w:rsidR="00377FEB" w:rsidRPr="009071A5">
        <w:rPr>
          <w:color w:val="auto"/>
        </w:rPr>
        <w:t xml:space="preserve">profiles of fluorescence emission </w:t>
      </w:r>
      <w:r w:rsidR="006214D7">
        <w:rPr>
          <w:color w:val="auto"/>
        </w:rPr>
        <w:t xml:space="preserve">used for </w:t>
      </w:r>
      <w:proofErr w:type="spellStart"/>
      <w:r w:rsidR="006214D7">
        <w:rPr>
          <w:color w:val="auto"/>
        </w:rPr>
        <w:t>unmixing</w:t>
      </w:r>
      <w:proofErr w:type="spellEnd"/>
      <w:r w:rsidR="006214D7">
        <w:rPr>
          <w:color w:val="auto"/>
        </w:rPr>
        <w:t xml:space="preserve"> (UMX2</w:t>
      </w:r>
      <w:r w:rsidR="00377FEB">
        <w:rPr>
          <w:color w:val="auto"/>
        </w:rPr>
        <w:t>) Rai</w:t>
      </w:r>
      <w:r w:rsidR="001B4220">
        <w:rPr>
          <w:color w:val="auto"/>
        </w:rPr>
        <w:t xml:space="preserve">nbow palette color on the right side </w:t>
      </w:r>
      <w:r w:rsidR="00377FEB">
        <w:rPr>
          <w:color w:val="auto"/>
        </w:rPr>
        <w:t>provides a visual scale of</w:t>
      </w:r>
      <w:r w:rsidR="00780404">
        <w:rPr>
          <w:color w:val="auto"/>
        </w:rPr>
        <w:t xml:space="preserve"> </w:t>
      </w:r>
      <w:r w:rsidR="001B4220">
        <w:rPr>
          <w:color w:val="auto"/>
        </w:rPr>
        <w:t xml:space="preserve">fluorescence intensity (Radiant efficiency) emitted by lesions at each time point. Note how </w:t>
      </w:r>
      <w:r w:rsidR="00D15B9A">
        <w:rPr>
          <w:color w:val="auto"/>
        </w:rPr>
        <w:t xml:space="preserve">fluorescence intensity values in the two lesions (ROI1 and ROI2) are higher at the </w:t>
      </w:r>
      <w:r w:rsidR="00377FEB">
        <w:rPr>
          <w:color w:val="auto"/>
        </w:rPr>
        <w:t>initial time points (days 1</w:t>
      </w:r>
      <w:r w:rsidR="00D15B9A">
        <w:rPr>
          <w:color w:val="auto"/>
        </w:rPr>
        <w:t xml:space="preserve"> and </w:t>
      </w:r>
      <w:r w:rsidR="00377FEB">
        <w:rPr>
          <w:color w:val="auto"/>
        </w:rPr>
        <w:t>5)</w:t>
      </w:r>
      <w:r w:rsidR="00780404">
        <w:rPr>
          <w:color w:val="auto"/>
        </w:rPr>
        <w:t xml:space="preserve"> </w:t>
      </w:r>
      <w:r w:rsidR="00377FEB">
        <w:rPr>
          <w:color w:val="auto"/>
        </w:rPr>
        <w:t xml:space="preserve">and decays during the time </w:t>
      </w:r>
      <w:r w:rsidR="00D15B9A">
        <w:rPr>
          <w:color w:val="auto"/>
        </w:rPr>
        <w:t>course</w:t>
      </w:r>
      <w:r w:rsidR="00780404">
        <w:rPr>
          <w:color w:val="auto"/>
        </w:rPr>
        <w:t xml:space="preserve"> </w:t>
      </w:r>
      <w:r w:rsidR="00377FEB">
        <w:rPr>
          <w:color w:val="auto"/>
        </w:rPr>
        <w:t>to reach the lowest values at the end</w:t>
      </w:r>
      <w:r w:rsidR="00D15B9A">
        <w:rPr>
          <w:color w:val="auto"/>
        </w:rPr>
        <w:t xml:space="preserve"> time</w:t>
      </w:r>
      <w:r w:rsidR="00377FEB">
        <w:rPr>
          <w:color w:val="auto"/>
        </w:rPr>
        <w:t xml:space="preserve"> poin</w:t>
      </w:r>
      <w:r w:rsidR="00803DFA">
        <w:rPr>
          <w:color w:val="auto"/>
        </w:rPr>
        <w:t>t</w:t>
      </w:r>
      <w:r w:rsidR="00377FEB">
        <w:rPr>
          <w:color w:val="auto"/>
        </w:rPr>
        <w:t xml:space="preserve">s </w:t>
      </w:r>
      <w:r w:rsidR="00D15B9A">
        <w:rPr>
          <w:color w:val="auto"/>
        </w:rPr>
        <w:t xml:space="preserve">(days </w:t>
      </w:r>
      <w:r w:rsidR="001B4220">
        <w:rPr>
          <w:color w:val="auto"/>
        </w:rPr>
        <w:t>20 and 25)</w:t>
      </w:r>
      <w:r w:rsidR="009836E6">
        <w:rPr>
          <w:color w:val="auto"/>
        </w:rPr>
        <w:t>.</w:t>
      </w:r>
    </w:p>
    <w:p w14:paraId="51E31DF1" w14:textId="77777777" w:rsidR="009836E6" w:rsidRDefault="009836E6" w:rsidP="00555374">
      <w:pPr>
        <w:rPr>
          <w:b/>
          <w:color w:val="auto"/>
        </w:rPr>
      </w:pPr>
    </w:p>
    <w:p w14:paraId="11009526" w14:textId="06DCBA0C" w:rsidR="00FE7D1C" w:rsidRPr="009071A5" w:rsidRDefault="008755E4" w:rsidP="00555374">
      <w:pPr>
        <w:rPr>
          <w:color w:val="auto"/>
        </w:rPr>
      </w:pPr>
      <w:r w:rsidRPr="009836E6">
        <w:rPr>
          <w:b/>
          <w:color w:val="auto"/>
        </w:rPr>
        <w:t>Figure 7</w:t>
      </w:r>
      <w:r w:rsidR="000B5CA9" w:rsidRPr="009836E6">
        <w:rPr>
          <w:b/>
          <w:color w:val="auto"/>
        </w:rPr>
        <w:t>: Normalization of fluorescence intensity during the time course</w:t>
      </w:r>
      <w:r w:rsidR="00D15B9A" w:rsidRPr="009836E6">
        <w:rPr>
          <w:b/>
          <w:color w:val="auto"/>
        </w:rPr>
        <w:t>.</w:t>
      </w:r>
      <w:r w:rsidR="00D15B9A">
        <w:rPr>
          <w:color w:val="auto"/>
        </w:rPr>
        <w:t xml:space="preserve"> </w:t>
      </w:r>
      <w:r w:rsidR="00DC5278">
        <w:rPr>
          <w:color w:val="auto"/>
        </w:rPr>
        <w:t xml:space="preserve">Table in the upper part shows illustrative example of </w:t>
      </w:r>
      <w:r w:rsidR="001B4021">
        <w:rPr>
          <w:color w:val="auto"/>
        </w:rPr>
        <w:t xml:space="preserve">the values of fluorescence intensity (radiant efficiency) emitted by two </w:t>
      </w:r>
      <w:proofErr w:type="spellStart"/>
      <w:r w:rsidR="006836F4">
        <w:rPr>
          <w:color w:val="auto"/>
        </w:rPr>
        <w:t>mC</w:t>
      </w:r>
      <w:r w:rsidR="001B4021">
        <w:rPr>
          <w:color w:val="auto"/>
        </w:rPr>
        <w:t>herry</w:t>
      </w:r>
      <w:proofErr w:type="spellEnd"/>
      <w:r w:rsidR="001B4021">
        <w:rPr>
          <w:color w:val="auto"/>
        </w:rPr>
        <w:t xml:space="preserve"> labeled </w:t>
      </w:r>
      <w:r w:rsidR="00DC5278">
        <w:rPr>
          <w:color w:val="auto"/>
        </w:rPr>
        <w:t>lesions (ROI1 and ROI2)</w:t>
      </w:r>
      <w:r w:rsidR="001B4021">
        <w:rPr>
          <w:color w:val="auto"/>
        </w:rPr>
        <w:t xml:space="preserve"> implanted in a mouse (R25). Monitoring of fluorescence was performed at different days after surgery (D5-D25) during the time course. </w:t>
      </w:r>
      <w:r w:rsidR="00DC5278">
        <w:rPr>
          <w:color w:val="auto"/>
        </w:rPr>
        <w:t>D</w:t>
      </w:r>
      <w:r w:rsidR="001B4021">
        <w:rPr>
          <w:color w:val="auto"/>
        </w:rPr>
        <w:t>5-</w:t>
      </w:r>
      <w:r w:rsidR="00DC5278">
        <w:rPr>
          <w:color w:val="auto"/>
        </w:rPr>
        <w:t xml:space="preserve"> </w:t>
      </w:r>
      <w:r w:rsidR="00D15B9A">
        <w:rPr>
          <w:color w:val="auto"/>
        </w:rPr>
        <w:t xml:space="preserve">Graph at the bottom illustrates </w:t>
      </w:r>
      <w:r w:rsidR="005B0108" w:rsidRPr="009071A5">
        <w:rPr>
          <w:color w:val="auto"/>
        </w:rPr>
        <w:t xml:space="preserve">typical pattern of </w:t>
      </w:r>
      <w:r w:rsidR="00FE7D1C" w:rsidRPr="009071A5">
        <w:rPr>
          <w:color w:val="auto"/>
        </w:rPr>
        <w:t xml:space="preserve">normalized </w:t>
      </w:r>
      <w:r w:rsidR="005B0108" w:rsidRPr="009071A5">
        <w:rPr>
          <w:color w:val="auto"/>
        </w:rPr>
        <w:t>fluorescence</w:t>
      </w:r>
      <w:r w:rsidR="00FE7D1C" w:rsidRPr="009071A5">
        <w:rPr>
          <w:color w:val="auto"/>
        </w:rPr>
        <w:t xml:space="preserve"> emitted by lesions infected with </w:t>
      </w:r>
      <w:proofErr w:type="spellStart"/>
      <w:r w:rsidR="006836F4">
        <w:rPr>
          <w:color w:val="auto"/>
        </w:rPr>
        <w:t>mCherry</w:t>
      </w:r>
      <w:proofErr w:type="spellEnd"/>
      <w:r w:rsidR="00FE7D1C" w:rsidRPr="009071A5">
        <w:rPr>
          <w:color w:val="auto"/>
        </w:rPr>
        <w:t xml:space="preserve"> </w:t>
      </w:r>
      <w:r w:rsidR="00DC5278">
        <w:rPr>
          <w:color w:val="auto"/>
        </w:rPr>
        <w:t xml:space="preserve">decaying </w:t>
      </w:r>
      <w:r w:rsidR="00FE7D1C" w:rsidRPr="009071A5">
        <w:rPr>
          <w:color w:val="auto"/>
        </w:rPr>
        <w:t xml:space="preserve">during the time course. </w:t>
      </w:r>
      <w:r w:rsidR="00B037F3">
        <w:rPr>
          <w:color w:val="auto"/>
        </w:rPr>
        <w:t xml:space="preserve">Y-axis shows values of fluorescence normalized to express the percentage of decay by using the formula </w:t>
      </w:r>
      <w:r w:rsidR="00B037F3" w:rsidRPr="00672853">
        <w:rPr>
          <w:rFonts w:asciiTheme="minorHAnsi" w:hAnsiTheme="minorHAnsi" w:cstheme="minorHAnsi"/>
          <w:color w:val="auto"/>
        </w:rPr>
        <w:t>(Signal intensity at each time point / Maximal signal intensity observed during the time course</w:t>
      </w:r>
      <w:r w:rsidR="00B037F3">
        <w:rPr>
          <w:rFonts w:asciiTheme="minorHAnsi" w:hAnsiTheme="minorHAnsi" w:cstheme="minorHAnsi"/>
          <w:color w:val="auto"/>
        </w:rPr>
        <w:t>) x 100</w:t>
      </w:r>
      <w:r w:rsidR="00803DFA">
        <w:rPr>
          <w:rFonts w:asciiTheme="minorHAnsi" w:hAnsiTheme="minorHAnsi" w:cstheme="minorHAnsi"/>
          <w:color w:val="auto"/>
        </w:rPr>
        <w:t>.</w:t>
      </w:r>
      <w:r w:rsidR="00780404">
        <w:rPr>
          <w:rFonts w:asciiTheme="minorHAnsi" w:hAnsiTheme="minorHAnsi" w:cstheme="minorHAnsi"/>
          <w:color w:val="auto"/>
        </w:rPr>
        <w:t xml:space="preserve"> </w:t>
      </w:r>
      <w:r w:rsidR="00B037F3">
        <w:rPr>
          <w:rFonts w:asciiTheme="minorHAnsi" w:hAnsiTheme="minorHAnsi" w:cstheme="minorHAnsi"/>
          <w:color w:val="auto"/>
        </w:rPr>
        <w:t>Time points (Days (</w:t>
      </w:r>
      <w:proofErr w:type="spellStart"/>
      <w:r w:rsidR="00B037F3">
        <w:rPr>
          <w:rFonts w:asciiTheme="minorHAnsi" w:hAnsiTheme="minorHAnsi" w:cstheme="minorHAnsi"/>
          <w:color w:val="auto"/>
        </w:rPr>
        <w:t>Dx</w:t>
      </w:r>
      <w:proofErr w:type="spellEnd"/>
      <w:r w:rsidR="00B037F3">
        <w:rPr>
          <w:rFonts w:asciiTheme="minorHAnsi" w:hAnsiTheme="minorHAnsi" w:cstheme="minorHAnsi"/>
          <w:color w:val="auto"/>
        </w:rPr>
        <w:t>) after implanting surgery</w:t>
      </w:r>
      <w:r w:rsidR="00803DFA">
        <w:rPr>
          <w:rFonts w:asciiTheme="minorHAnsi" w:hAnsiTheme="minorHAnsi" w:cstheme="minorHAnsi"/>
          <w:color w:val="auto"/>
        </w:rPr>
        <w:t>) at</w:t>
      </w:r>
      <w:r w:rsidR="00B037F3">
        <w:rPr>
          <w:rFonts w:asciiTheme="minorHAnsi" w:hAnsiTheme="minorHAnsi" w:cstheme="minorHAnsi"/>
          <w:color w:val="auto"/>
        </w:rPr>
        <w:t xml:space="preserve"> which fluorescence was monitored are indicated in </w:t>
      </w:r>
      <w:r w:rsidR="00803DFA">
        <w:rPr>
          <w:rFonts w:asciiTheme="minorHAnsi" w:hAnsiTheme="minorHAnsi" w:cstheme="minorHAnsi"/>
          <w:color w:val="auto"/>
        </w:rPr>
        <w:t xml:space="preserve">the </w:t>
      </w:r>
      <w:r w:rsidR="00803DFA">
        <w:rPr>
          <w:color w:val="auto"/>
        </w:rPr>
        <w:t>X</w:t>
      </w:r>
      <w:r w:rsidR="00D15B9A">
        <w:rPr>
          <w:color w:val="auto"/>
        </w:rPr>
        <w:t>-axis</w:t>
      </w:r>
      <w:r w:rsidR="00B037F3">
        <w:rPr>
          <w:color w:val="auto"/>
        </w:rPr>
        <w:t xml:space="preserve">. </w:t>
      </w:r>
      <w:r w:rsidR="00FE7D1C" w:rsidRPr="009071A5">
        <w:rPr>
          <w:color w:val="auto"/>
        </w:rPr>
        <w:t xml:space="preserve">Note initial increase of signaling </w:t>
      </w:r>
      <w:r w:rsidR="00B037F3">
        <w:rPr>
          <w:color w:val="auto"/>
        </w:rPr>
        <w:t xml:space="preserve">during the first 24 </w:t>
      </w:r>
      <w:proofErr w:type="spellStart"/>
      <w:r w:rsidR="00B037F3">
        <w:rPr>
          <w:color w:val="auto"/>
        </w:rPr>
        <w:t>hrs</w:t>
      </w:r>
      <w:proofErr w:type="spellEnd"/>
      <w:r w:rsidR="00B037F3">
        <w:rPr>
          <w:color w:val="auto"/>
        </w:rPr>
        <w:t xml:space="preserve"> after surgery, </w:t>
      </w:r>
      <w:r w:rsidR="00FE7D1C" w:rsidRPr="009071A5">
        <w:rPr>
          <w:color w:val="auto"/>
        </w:rPr>
        <w:t>corresponding to stabilization of lesion</w:t>
      </w:r>
      <w:r w:rsidR="00B037F3">
        <w:rPr>
          <w:color w:val="auto"/>
        </w:rPr>
        <w:t xml:space="preserve">, the peak in fluorescence </w:t>
      </w:r>
      <w:r w:rsidR="00F35DFB">
        <w:rPr>
          <w:color w:val="auto"/>
        </w:rPr>
        <w:t xml:space="preserve">intensity </w:t>
      </w:r>
      <w:r w:rsidR="00B037F3">
        <w:rPr>
          <w:color w:val="auto"/>
        </w:rPr>
        <w:t>around D1-D5</w:t>
      </w:r>
      <w:r w:rsidR="00FE7D1C" w:rsidRPr="009071A5">
        <w:rPr>
          <w:color w:val="auto"/>
        </w:rPr>
        <w:t xml:space="preserve"> and </w:t>
      </w:r>
      <w:r w:rsidR="00F35DFB">
        <w:rPr>
          <w:color w:val="auto"/>
        </w:rPr>
        <w:t xml:space="preserve">its </w:t>
      </w:r>
      <w:r w:rsidR="00FE7D1C" w:rsidRPr="009071A5">
        <w:rPr>
          <w:color w:val="auto"/>
        </w:rPr>
        <w:t xml:space="preserve">subsequent decay due to </w:t>
      </w:r>
      <w:proofErr w:type="spellStart"/>
      <w:r w:rsidR="00FE7D1C" w:rsidRPr="009071A5">
        <w:rPr>
          <w:color w:val="auto"/>
        </w:rPr>
        <w:t>episomal</w:t>
      </w:r>
      <w:proofErr w:type="spellEnd"/>
      <w:r w:rsidR="00FE7D1C" w:rsidRPr="009071A5">
        <w:rPr>
          <w:color w:val="auto"/>
        </w:rPr>
        <w:t xml:space="preserve"> expression of </w:t>
      </w:r>
      <w:proofErr w:type="spellStart"/>
      <w:r w:rsidR="006836F4">
        <w:rPr>
          <w:color w:val="auto"/>
        </w:rPr>
        <w:t>mCherry</w:t>
      </w:r>
      <w:proofErr w:type="spellEnd"/>
      <w:r w:rsidR="00FE7D1C" w:rsidRPr="009071A5">
        <w:rPr>
          <w:color w:val="auto"/>
        </w:rPr>
        <w:t xml:space="preserve"> </w:t>
      </w:r>
      <w:r w:rsidR="00B037F3">
        <w:rPr>
          <w:color w:val="auto"/>
        </w:rPr>
        <w:t>during the time course</w:t>
      </w:r>
    </w:p>
    <w:p w14:paraId="5E668A2D" w14:textId="77777777" w:rsidR="001C4BCF" w:rsidRDefault="001C4BCF" w:rsidP="00555374">
      <w:pPr>
        <w:rPr>
          <w:b/>
          <w:color w:val="auto"/>
        </w:rPr>
      </w:pPr>
    </w:p>
    <w:p w14:paraId="1ECFC31B" w14:textId="34E270CE" w:rsidR="00A9724E" w:rsidRPr="009071A5" w:rsidRDefault="00A9724E" w:rsidP="00555374">
      <w:pPr>
        <w:rPr>
          <w:color w:val="auto"/>
        </w:rPr>
      </w:pPr>
      <w:r w:rsidRPr="009836E6">
        <w:rPr>
          <w:b/>
          <w:color w:val="auto"/>
        </w:rPr>
        <w:t xml:space="preserve">Figure </w:t>
      </w:r>
      <w:r w:rsidR="005B0108" w:rsidRPr="009836E6">
        <w:rPr>
          <w:b/>
          <w:color w:val="auto"/>
        </w:rPr>
        <w:t>8</w:t>
      </w:r>
      <w:r w:rsidR="009836E6">
        <w:rPr>
          <w:b/>
          <w:color w:val="auto"/>
        </w:rPr>
        <w:t>:</w:t>
      </w:r>
      <w:r w:rsidRPr="009836E6">
        <w:rPr>
          <w:b/>
          <w:color w:val="auto"/>
        </w:rPr>
        <w:t xml:space="preserve"> </w:t>
      </w:r>
      <w:r w:rsidR="000B5CA9" w:rsidRPr="009836E6">
        <w:rPr>
          <w:b/>
          <w:color w:val="auto"/>
        </w:rPr>
        <w:t>Macroscopic appearance of implanted endometriotic lesions</w:t>
      </w:r>
      <w:r w:rsidR="00F35DFB" w:rsidRPr="009836E6">
        <w:rPr>
          <w:b/>
          <w:color w:val="auto"/>
        </w:rPr>
        <w:t xml:space="preserve">. </w:t>
      </w:r>
      <w:r w:rsidR="00015F3C">
        <w:rPr>
          <w:color w:val="auto"/>
        </w:rPr>
        <w:t>R</w:t>
      </w:r>
      <w:r w:rsidR="00FE7D1C" w:rsidRPr="00015F3C">
        <w:rPr>
          <w:color w:val="auto"/>
        </w:rPr>
        <w:t>epresentative image</w:t>
      </w:r>
      <w:r w:rsidR="00F35DFB" w:rsidRPr="00015F3C">
        <w:rPr>
          <w:color w:val="auto"/>
        </w:rPr>
        <w:t>s</w:t>
      </w:r>
      <w:r w:rsidR="00FE7D1C" w:rsidRPr="00015F3C">
        <w:rPr>
          <w:color w:val="auto"/>
        </w:rPr>
        <w:t xml:space="preserve"> </w:t>
      </w:r>
      <w:r w:rsidR="0074402E" w:rsidRPr="00015F3C">
        <w:rPr>
          <w:color w:val="auto"/>
        </w:rPr>
        <w:t xml:space="preserve">showing </w:t>
      </w:r>
      <w:r w:rsidR="00FE7D1C" w:rsidRPr="00015F3C">
        <w:rPr>
          <w:color w:val="auto"/>
        </w:rPr>
        <w:t>macroscopi</w:t>
      </w:r>
      <w:r w:rsidR="0074402E" w:rsidRPr="00015F3C">
        <w:rPr>
          <w:color w:val="auto"/>
        </w:rPr>
        <w:t xml:space="preserve">c </w:t>
      </w:r>
      <w:r w:rsidR="00FE7D1C" w:rsidRPr="00015F3C">
        <w:rPr>
          <w:color w:val="auto"/>
        </w:rPr>
        <w:t xml:space="preserve">appearance of endometriotic lesions </w:t>
      </w:r>
      <w:r w:rsidR="00015F3C">
        <w:rPr>
          <w:color w:val="auto"/>
        </w:rPr>
        <w:t xml:space="preserve">implanted in mice </w:t>
      </w:r>
      <w:r w:rsidR="00FE7D1C" w:rsidRPr="00015F3C">
        <w:rPr>
          <w:color w:val="auto"/>
        </w:rPr>
        <w:t xml:space="preserve">at </w:t>
      </w:r>
      <w:r w:rsidR="0074402E" w:rsidRPr="00015F3C">
        <w:rPr>
          <w:color w:val="auto"/>
        </w:rPr>
        <w:t xml:space="preserve">the </w:t>
      </w:r>
      <w:r w:rsidR="00FE7D1C" w:rsidRPr="00015F3C">
        <w:rPr>
          <w:color w:val="auto"/>
        </w:rPr>
        <w:t xml:space="preserve">end of the monitoring </w:t>
      </w:r>
      <w:r w:rsidR="00265697" w:rsidRPr="00015F3C">
        <w:rPr>
          <w:color w:val="auto"/>
        </w:rPr>
        <w:t xml:space="preserve">process </w:t>
      </w:r>
      <w:r w:rsidR="0074402E" w:rsidRPr="00015F3C">
        <w:rPr>
          <w:color w:val="auto"/>
        </w:rPr>
        <w:t xml:space="preserve">upon </w:t>
      </w:r>
      <w:r w:rsidR="00FE7D1C" w:rsidRPr="00015F3C">
        <w:rPr>
          <w:color w:val="auto"/>
        </w:rPr>
        <w:t>sacrifice</w:t>
      </w:r>
      <w:r w:rsidR="00780404">
        <w:rPr>
          <w:b/>
          <w:color w:val="auto"/>
        </w:rPr>
        <w:t xml:space="preserve"> </w:t>
      </w:r>
    </w:p>
    <w:p w14:paraId="237CA5B9" w14:textId="77777777" w:rsidR="00B32616" w:rsidRPr="009071A5" w:rsidRDefault="00B32616" w:rsidP="00555374">
      <w:pPr>
        <w:jc w:val="left"/>
        <w:rPr>
          <w:rFonts w:asciiTheme="minorHAnsi" w:hAnsiTheme="minorHAnsi" w:cstheme="minorHAnsi"/>
          <w:color w:val="auto"/>
        </w:rPr>
      </w:pPr>
    </w:p>
    <w:p w14:paraId="7FEE658C" w14:textId="77777777" w:rsidR="006305D7" w:rsidRPr="009071A5" w:rsidRDefault="006305D7" w:rsidP="00555374">
      <w:pPr>
        <w:rPr>
          <w:rFonts w:asciiTheme="minorHAnsi" w:hAnsiTheme="minorHAnsi" w:cstheme="minorHAnsi"/>
          <w:b/>
          <w:color w:val="auto"/>
        </w:rPr>
      </w:pPr>
      <w:r w:rsidRPr="009071A5">
        <w:rPr>
          <w:rFonts w:asciiTheme="minorHAnsi" w:hAnsiTheme="minorHAnsi" w:cstheme="minorHAnsi"/>
          <w:b/>
          <w:color w:val="auto"/>
        </w:rPr>
        <w:t>DISCUSSION</w:t>
      </w:r>
      <w:r w:rsidRPr="009071A5">
        <w:rPr>
          <w:rFonts w:asciiTheme="minorHAnsi" w:hAnsiTheme="minorHAnsi" w:cstheme="minorHAnsi"/>
          <w:b/>
          <w:bCs/>
          <w:color w:val="auto"/>
        </w:rPr>
        <w:t>:</w:t>
      </w:r>
    </w:p>
    <w:p w14:paraId="77BAA6AA" w14:textId="1671F766" w:rsidR="008A66E9" w:rsidRDefault="00037ECF" w:rsidP="008A66E9">
      <w:pPr>
        <w:rPr>
          <w:rFonts w:asciiTheme="minorHAnsi" w:hAnsiTheme="minorHAnsi" w:cstheme="minorHAnsi"/>
          <w:color w:val="auto"/>
        </w:rPr>
      </w:pPr>
      <w:r w:rsidRPr="009071A5">
        <w:rPr>
          <w:color w:val="auto"/>
        </w:rPr>
        <w:t>The protocol herein de</w:t>
      </w:r>
      <w:r w:rsidR="00EC1888" w:rsidRPr="009071A5">
        <w:rPr>
          <w:color w:val="auto"/>
        </w:rPr>
        <w:t>tailed</w:t>
      </w:r>
      <w:r w:rsidR="006836F4">
        <w:rPr>
          <w:color w:val="auto"/>
        </w:rPr>
        <w:t xml:space="preserve"> </w:t>
      </w:r>
      <w:r w:rsidR="00EC1888" w:rsidRPr="009071A5">
        <w:rPr>
          <w:color w:val="auto"/>
        </w:rPr>
        <w:t>describes</w:t>
      </w:r>
      <w:r w:rsidR="00905565" w:rsidRPr="009071A5">
        <w:rPr>
          <w:color w:val="auto"/>
        </w:rPr>
        <w:t xml:space="preserve"> </w:t>
      </w:r>
      <w:r w:rsidR="00A02814" w:rsidRPr="009071A5">
        <w:rPr>
          <w:color w:val="auto"/>
        </w:rPr>
        <w:t>the implementation</w:t>
      </w:r>
      <w:r w:rsidR="00905565" w:rsidRPr="009071A5">
        <w:rPr>
          <w:color w:val="auto"/>
        </w:rPr>
        <w:t xml:space="preserve"> of </w:t>
      </w:r>
      <w:r w:rsidRPr="009071A5">
        <w:rPr>
          <w:color w:val="auto"/>
        </w:rPr>
        <w:t>an animal</w:t>
      </w:r>
      <w:r w:rsidR="00493CB2">
        <w:rPr>
          <w:color w:val="auto"/>
        </w:rPr>
        <w:t xml:space="preserve"> </w:t>
      </w:r>
      <w:r w:rsidRPr="009071A5">
        <w:rPr>
          <w:color w:val="auto"/>
        </w:rPr>
        <w:t xml:space="preserve">model of endometriosis in which the architecture of implanting lesions architecture is preserved </w:t>
      </w:r>
      <w:r w:rsidR="00457BEF" w:rsidRPr="009071A5">
        <w:rPr>
          <w:color w:val="auto"/>
        </w:rPr>
        <w:t xml:space="preserve">whilst simultaneously allowing </w:t>
      </w:r>
      <w:r w:rsidRPr="009071A5">
        <w:rPr>
          <w:color w:val="auto"/>
        </w:rPr>
        <w:t xml:space="preserve">real time </w:t>
      </w:r>
      <w:r w:rsidR="00457BEF" w:rsidRPr="009071A5">
        <w:rPr>
          <w:color w:val="auto"/>
        </w:rPr>
        <w:t xml:space="preserve">assessment of fluorescence emitted by </w:t>
      </w:r>
      <w:proofErr w:type="spellStart"/>
      <w:r w:rsidR="006836F4">
        <w:rPr>
          <w:color w:val="auto"/>
        </w:rPr>
        <w:t>mCherry</w:t>
      </w:r>
      <w:proofErr w:type="spellEnd"/>
      <w:r w:rsidR="005F62CB" w:rsidRPr="009071A5">
        <w:rPr>
          <w:color w:val="auto"/>
        </w:rPr>
        <w:t xml:space="preserve"> </w:t>
      </w:r>
      <w:r w:rsidR="00493CB2" w:rsidRPr="009071A5">
        <w:rPr>
          <w:color w:val="auto"/>
        </w:rPr>
        <w:t>labeled endometrial</w:t>
      </w:r>
      <w:r w:rsidRPr="009071A5">
        <w:rPr>
          <w:color w:val="auto"/>
        </w:rPr>
        <w:t xml:space="preserve"> tissue</w:t>
      </w:r>
      <w:r w:rsidR="0022267E" w:rsidRPr="009071A5">
        <w:rPr>
          <w:color w:val="auto"/>
        </w:rPr>
        <w:t xml:space="preserve">. </w:t>
      </w:r>
      <w:r w:rsidR="008A66E9">
        <w:rPr>
          <w:rFonts w:asciiTheme="minorHAnsi" w:hAnsiTheme="minorHAnsi" w:cstheme="minorHAnsi"/>
          <w:color w:val="auto"/>
        </w:rPr>
        <w:t xml:space="preserve">In </w:t>
      </w:r>
      <w:r w:rsidR="006836F4">
        <w:rPr>
          <w:rFonts w:asciiTheme="minorHAnsi" w:hAnsiTheme="minorHAnsi" w:cstheme="minorHAnsi"/>
          <w:color w:val="auto"/>
        </w:rPr>
        <w:t xml:space="preserve">this </w:t>
      </w:r>
      <w:r w:rsidR="008A66E9">
        <w:rPr>
          <w:rFonts w:asciiTheme="minorHAnsi" w:hAnsiTheme="minorHAnsi" w:cstheme="minorHAnsi"/>
          <w:color w:val="auto"/>
        </w:rPr>
        <w:t>protocol</w:t>
      </w:r>
      <w:r w:rsidR="006836F4">
        <w:rPr>
          <w:rFonts w:asciiTheme="minorHAnsi" w:hAnsiTheme="minorHAnsi" w:cstheme="minorHAnsi"/>
          <w:color w:val="auto"/>
        </w:rPr>
        <w:t>,</w:t>
      </w:r>
      <w:r w:rsidR="008A66E9">
        <w:rPr>
          <w:rFonts w:asciiTheme="minorHAnsi" w:hAnsiTheme="minorHAnsi" w:cstheme="minorHAnsi"/>
          <w:color w:val="auto"/>
        </w:rPr>
        <w:t xml:space="preserve"> </w:t>
      </w:r>
      <w:r w:rsidR="008A66E9" w:rsidRPr="008744CE">
        <w:rPr>
          <w:rFonts w:asciiTheme="minorHAnsi" w:hAnsiTheme="minorHAnsi" w:cstheme="minorHAnsi"/>
          <w:color w:val="auto"/>
        </w:rPr>
        <w:t xml:space="preserve">we describe the use of a specific </w:t>
      </w:r>
      <w:r w:rsidR="008A66E9" w:rsidRPr="00E73F97">
        <w:rPr>
          <w:rFonts w:asciiTheme="minorHAnsi" w:hAnsiTheme="minorHAnsi" w:cstheme="minorHAnsi"/>
          <w:i/>
          <w:color w:val="auto"/>
        </w:rPr>
        <w:t>in vivo</w:t>
      </w:r>
      <w:r w:rsidR="00780404">
        <w:rPr>
          <w:rFonts w:asciiTheme="minorHAnsi" w:hAnsiTheme="minorHAnsi" w:cstheme="minorHAnsi"/>
          <w:color w:val="auto"/>
        </w:rPr>
        <w:t xml:space="preserve"> </w:t>
      </w:r>
      <w:r w:rsidR="008A66E9" w:rsidRPr="008744CE">
        <w:rPr>
          <w:rFonts w:asciiTheme="minorHAnsi" w:hAnsiTheme="minorHAnsi" w:cstheme="minorHAnsi"/>
          <w:color w:val="auto"/>
        </w:rPr>
        <w:t>imaging system and related software to non-invasively asse</w:t>
      </w:r>
      <w:r w:rsidR="006836F4">
        <w:rPr>
          <w:rFonts w:asciiTheme="minorHAnsi" w:hAnsiTheme="minorHAnsi" w:cstheme="minorHAnsi"/>
          <w:color w:val="auto"/>
        </w:rPr>
        <w:t>s</w:t>
      </w:r>
      <w:r w:rsidR="008A66E9" w:rsidRPr="008744CE">
        <w:rPr>
          <w:rFonts w:asciiTheme="minorHAnsi" w:hAnsiTheme="minorHAnsi" w:cstheme="minorHAnsi"/>
          <w:color w:val="auto"/>
        </w:rPr>
        <w:t xml:space="preserve">s fluorescence emitted by the labeled lesion. Each user should adapt the protocol depending on the specific imaging device and related software available at their institution. Monitoring is performed in anesthetized animals through an isoflurane gas anesthesia machine coupled to an </w:t>
      </w:r>
      <w:r w:rsidR="008A66E9" w:rsidRPr="00E73F97">
        <w:rPr>
          <w:rFonts w:asciiTheme="minorHAnsi" w:hAnsiTheme="minorHAnsi" w:cstheme="minorHAnsi"/>
          <w:i/>
          <w:color w:val="auto"/>
        </w:rPr>
        <w:t>in</w:t>
      </w:r>
      <w:r w:rsidR="006836F4" w:rsidRPr="00E73F97">
        <w:rPr>
          <w:rFonts w:asciiTheme="minorHAnsi" w:hAnsiTheme="minorHAnsi" w:cstheme="minorHAnsi"/>
          <w:i/>
          <w:color w:val="auto"/>
        </w:rPr>
        <w:t xml:space="preserve"> </w:t>
      </w:r>
      <w:r w:rsidR="008A66E9" w:rsidRPr="00E73F97">
        <w:rPr>
          <w:rFonts w:asciiTheme="minorHAnsi" w:hAnsiTheme="minorHAnsi" w:cstheme="minorHAnsi"/>
          <w:i/>
          <w:color w:val="auto"/>
        </w:rPr>
        <w:t>vivo</w:t>
      </w:r>
      <w:r w:rsidR="008A66E9" w:rsidRPr="008744CE">
        <w:rPr>
          <w:rFonts w:asciiTheme="minorHAnsi" w:hAnsiTheme="minorHAnsi" w:cstheme="minorHAnsi"/>
          <w:color w:val="auto"/>
        </w:rPr>
        <w:t xml:space="preserve"> imaging system. To avoid interference with auto-fluorescence emitted by wounds</w:t>
      </w:r>
      <w:r w:rsidR="006836F4">
        <w:rPr>
          <w:rFonts w:asciiTheme="minorHAnsi" w:hAnsiTheme="minorHAnsi" w:cstheme="minorHAnsi"/>
          <w:color w:val="auto"/>
        </w:rPr>
        <w:t>,</w:t>
      </w:r>
      <w:r w:rsidR="008A66E9" w:rsidRPr="008744CE">
        <w:rPr>
          <w:rFonts w:asciiTheme="minorHAnsi" w:hAnsiTheme="minorHAnsi" w:cstheme="minorHAnsi"/>
          <w:color w:val="auto"/>
        </w:rPr>
        <w:t xml:space="preserve"> it is recommended to start monitoring lesions fluorescence at least three days after implantation surgery</w:t>
      </w:r>
      <w:r w:rsidR="008A4DC5">
        <w:rPr>
          <w:rFonts w:asciiTheme="minorHAnsi" w:hAnsiTheme="minorHAnsi" w:cstheme="minorHAnsi"/>
          <w:color w:val="auto"/>
        </w:rPr>
        <w:t>.</w:t>
      </w:r>
    </w:p>
    <w:p w14:paraId="4E98BCDF" w14:textId="77777777" w:rsidR="008A4DC5" w:rsidRPr="009071A5" w:rsidRDefault="008A4DC5" w:rsidP="008A66E9">
      <w:pPr>
        <w:rPr>
          <w:rFonts w:asciiTheme="minorHAnsi" w:hAnsiTheme="minorHAnsi" w:cstheme="minorHAnsi"/>
          <w:color w:val="auto"/>
        </w:rPr>
      </w:pPr>
    </w:p>
    <w:p w14:paraId="54928D41" w14:textId="0A2F9B6D" w:rsidR="00A4777F" w:rsidRPr="009071A5" w:rsidRDefault="00A4777F" w:rsidP="00555374">
      <w:pPr>
        <w:rPr>
          <w:rFonts w:asciiTheme="minorHAnsi" w:hAnsiTheme="minorHAnsi" w:cstheme="minorHAnsi"/>
          <w:color w:val="auto"/>
        </w:rPr>
      </w:pPr>
      <w:r w:rsidRPr="009071A5">
        <w:rPr>
          <w:color w:val="auto"/>
        </w:rPr>
        <w:t>H</w:t>
      </w:r>
      <w:r w:rsidR="008A66E9">
        <w:rPr>
          <w:color w:val="auto"/>
        </w:rPr>
        <w:t>eter</w:t>
      </w:r>
      <w:r w:rsidR="005F62CB" w:rsidRPr="009071A5">
        <w:rPr>
          <w:color w:val="auto"/>
        </w:rPr>
        <w:t xml:space="preserve">ologous mouse models of endometriosis </w:t>
      </w:r>
      <w:r w:rsidRPr="009071A5">
        <w:rPr>
          <w:color w:val="auto"/>
        </w:rPr>
        <w:t xml:space="preserve">similar </w:t>
      </w:r>
      <w:r w:rsidR="005F62CB" w:rsidRPr="009071A5">
        <w:rPr>
          <w:color w:val="auto"/>
        </w:rPr>
        <w:t xml:space="preserve">to the one herein shown </w:t>
      </w:r>
      <w:r w:rsidRPr="009071A5">
        <w:rPr>
          <w:color w:val="auto"/>
        </w:rPr>
        <w:t xml:space="preserve">have been previously described </w:t>
      </w:r>
      <w:r w:rsidR="005F62CB" w:rsidRPr="009071A5">
        <w:rPr>
          <w:color w:val="auto"/>
        </w:rPr>
        <w:t>consist</w:t>
      </w:r>
      <w:r w:rsidRPr="009071A5">
        <w:rPr>
          <w:color w:val="auto"/>
        </w:rPr>
        <w:t>ing</w:t>
      </w:r>
      <w:r w:rsidR="005F62CB" w:rsidRPr="009071A5">
        <w:rPr>
          <w:color w:val="auto"/>
        </w:rPr>
        <w:t xml:space="preserve"> in the implantation endometrial frag</w:t>
      </w:r>
      <w:r w:rsidR="00B43CDB" w:rsidRPr="009071A5">
        <w:rPr>
          <w:color w:val="auto"/>
        </w:rPr>
        <w:t xml:space="preserve">ments </w:t>
      </w:r>
      <w:r w:rsidR="005F62CB" w:rsidRPr="009071A5">
        <w:rPr>
          <w:color w:val="auto"/>
        </w:rPr>
        <w:t xml:space="preserve">labeled with </w:t>
      </w:r>
      <w:r w:rsidR="00B43CDB" w:rsidRPr="009071A5">
        <w:rPr>
          <w:color w:val="auto"/>
        </w:rPr>
        <w:t>green fluorescent protein (</w:t>
      </w:r>
      <w:r w:rsidR="005F62CB" w:rsidRPr="009071A5">
        <w:rPr>
          <w:color w:val="auto"/>
        </w:rPr>
        <w:t>GFP</w:t>
      </w:r>
      <w:proofErr w:type="gramStart"/>
      <w:r w:rsidR="00B43CDB" w:rsidRPr="009071A5">
        <w:rPr>
          <w:color w:val="auto"/>
        </w:rPr>
        <w:t>)</w:t>
      </w:r>
      <w:r w:rsidR="00FF7957" w:rsidRPr="009071A5">
        <w:rPr>
          <w:color w:val="auto"/>
          <w:vertAlign w:val="superscript"/>
        </w:rPr>
        <w:t>18,19</w:t>
      </w:r>
      <w:proofErr w:type="gramEnd"/>
      <w:r w:rsidR="00B43CDB" w:rsidRPr="009071A5">
        <w:rPr>
          <w:color w:val="auto"/>
        </w:rPr>
        <w:t xml:space="preserve">. </w:t>
      </w:r>
      <w:r w:rsidR="00702487" w:rsidRPr="009071A5">
        <w:rPr>
          <w:rFonts w:asciiTheme="minorHAnsi" w:hAnsiTheme="minorHAnsi" w:cstheme="minorHAnsi"/>
          <w:color w:val="auto"/>
        </w:rPr>
        <w:t>The</w:t>
      </w:r>
      <w:r w:rsidR="00B43CDB" w:rsidRPr="009071A5">
        <w:rPr>
          <w:rFonts w:asciiTheme="minorHAnsi" w:hAnsiTheme="minorHAnsi" w:cstheme="minorHAnsi"/>
          <w:color w:val="auto"/>
        </w:rPr>
        <w:t xml:space="preserve"> use </w:t>
      </w:r>
      <w:r w:rsidR="00702487" w:rsidRPr="009071A5">
        <w:rPr>
          <w:rFonts w:asciiTheme="minorHAnsi" w:hAnsiTheme="minorHAnsi" w:cstheme="minorHAnsi"/>
          <w:color w:val="auto"/>
        </w:rPr>
        <w:t xml:space="preserve">of </w:t>
      </w:r>
      <w:proofErr w:type="spellStart"/>
      <w:r w:rsidR="006836F4">
        <w:rPr>
          <w:rFonts w:asciiTheme="minorHAnsi" w:hAnsiTheme="minorHAnsi" w:cstheme="minorHAnsi"/>
          <w:color w:val="auto"/>
        </w:rPr>
        <w:t>mCherry</w:t>
      </w:r>
      <w:proofErr w:type="spellEnd"/>
      <w:r w:rsidR="00B43CDB" w:rsidRPr="009071A5">
        <w:rPr>
          <w:rFonts w:asciiTheme="minorHAnsi" w:hAnsiTheme="minorHAnsi" w:cstheme="minorHAnsi"/>
          <w:color w:val="auto"/>
        </w:rPr>
        <w:t xml:space="preserve"> as a reporter for tagging the human tissue</w:t>
      </w:r>
      <w:r w:rsidR="00702487" w:rsidRPr="009071A5">
        <w:rPr>
          <w:rFonts w:asciiTheme="minorHAnsi" w:hAnsiTheme="minorHAnsi" w:cstheme="minorHAnsi"/>
          <w:color w:val="auto"/>
        </w:rPr>
        <w:t xml:space="preserve"> provides </w:t>
      </w:r>
      <w:r w:rsidR="007540A9" w:rsidRPr="009071A5">
        <w:rPr>
          <w:rFonts w:asciiTheme="minorHAnsi" w:hAnsiTheme="minorHAnsi" w:cstheme="minorHAnsi"/>
          <w:color w:val="auto"/>
        </w:rPr>
        <w:t xml:space="preserve">however </w:t>
      </w:r>
      <w:r w:rsidR="00702487" w:rsidRPr="009071A5">
        <w:rPr>
          <w:rFonts w:asciiTheme="minorHAnsi" w:hAnsiTheme="minorHAnsi" w:cstheme="minorHAnsi"/>
          <w:color w:val="auto"/>
        </w:rPr>
        <w:t>an ad</w:t>
      </w:r>
      <w:r w:rsidR="00CE1CF7" w:rsidRPr="009071A5">
        <w:rPr>
          <w:rFonts w:asciiTheme="minorHAnsi" w:hAnsiTheme="minorHAnsi" w:cstheme="minorHAnsi"/>
          <w:color w:val="auto"/>
        </w:rPr>
        <w:t>v</w:t>
      </w:r>
      <w:r w:rsidRPr="009071A5">
        <w:rPr>
          <w:rFonts w:asciiTheme="minorHAnsi" w:hAnsiTheme="minorHAnsi" w:cstheme="minorHAnsi"/>
          <w:color w:val="auto"/>
        </w:rPr>
        <w:t>a</w:t>
      </w:r>
      <w:r w:rsidR="00CE1CF7" w:rsidRPr="009071A5">
        <w:rPr>
          <w:rFonts w:asciiTheme="minorHAnsi" w:hAnsiTheme="minorHAnsi" w:cstheme="minorHAnsi"/>
          <w:color w:val="auto"/>
        </w:rPr>
        <w:t xml:space="preserve">ntage over </w:t>
      </w:r>
      <w:r w:rsidR="00702487" w:rsidRPr="009071A5">
        <w:rPr>
          <w:rFonts w:asciiTheme="minorHAnsi" w:hAnsiTheme="minorHAnsi" w:cstheme="minorHAnsi"/>
          <w:color w:val="auto"/>
        </w:rPr>
        <w:t xml:space="preserve">GFP </w:t>
      </w:r>
      <w:r w:rsidR="00B43CDB" w:rsidRPr="009071A5">
        <w:rPr>
          <w:rFonts w:asciiTheme="minorHAnsi" w:hAnsiTheme="minorHAnsi" w:cstheme="minorHAnsi"/>
          <w:color w:val="auto"/>
        </w:rPr>
        <w:t xml:space="preserve">because </w:t>
      </w:r>
      <w:r w:rsidR="00CE1CF7" w:rsidRPr="009071A5">
        <w:rPr>
          <w:rFonts w:asciiTheme="minorHAnsi" w:hAnsiTheme="minorHAnsi" w:cstheme="minorHAnsi"/>
          <w:color w:val="auto"/>
        </w:rPr>
        <w:t xml:space="preserve">of the </w:t>
      </w:r>
      <w:r w:rsidR="00B43CDB" w:rsidRPr="009071A5">
        <w:rPr>
          <w:rFonts w:asciiTheme="minorHAnsi" w:hAnsiTheme="minorHAnsi" w:cstheme="minorHAnsi"/>
          <w:color w:val="auto"/>
        </w:rPr>
        <w:t xml:space="preserve">enhanced tissue penetration </w:t>
      </w:r>
      <w:r w:rsidR="00493CB2" w:rsidRPr="009071A5">
        <w:rPr>
          <w:rFonts w:asciiTheme="minorHAnsi" w:hAnsiTheme="minorHAnsi" w:cstheme="minorHAnsi"/>
          <w:color w:val="auto"/>
        </w:rPr>
        <w:t>of the</w:t>
      </w:r>
      <w:r w:rsidR="00B43CDB" w:rsidRPr="009071A5">
        <w:rPr>
          <w:rFonts w:asciiTheme="minorHAnsi" w:hAnsiTheme="minorHAnsi" w:cstheme="minorHAnsi"/>
          <w:color w:val="auto"/>
        </w:rPr>
        <w:t xml:space="preserve"> former</w:t>
      </w:r>
      <w:r w:rsidR="00CE1CF7" w:rsidRPr="009071A5">
        <w:rPr>
          <w:rFonts w:asciiTheme="minorHAnsi" w:hAnsiTheme="minorHAnsi" w:cstheme="minorHAnsi"/>
          <w:color w:val="auto"/>
        </w:rPr>
        <w:t>. Du</w:t>
      </w:r>
      <w:r w:rsidR="00B43CDB" w:rsidRPr="009071A5">
        <w:rPr>
          <w:rFonts w:asciiTheme="minorHAnsi" w:hAnsiTheme="minorHAnsi" w:cstheme="minorHAnsi"/>
          <w:color w:val="auto"/>
        </w:rPr>
        <w:t>e to its larger emission spectrum</w:t>
      </w:r>
      <w:r w:rsidR="00CE1CF7" w:rsidRPr="009071A5">
        <w:rPr>
          <w:rFonts w:asciiTheme="minorHAnsi" w:hAnsiTheme="minorHAnsi" w:cstheme="minorHAnsi"/>
          <w:color w:val="auto"/>
        </w:rPr>
        <w:t xml:space="preserve"> and higher </w:t>
      </w:r>
      <w:proofErr w:type="spellStart"/>
      <w:r w:rsidR="00CE1CF7" w:rsidRPr="009071A5">
        <w:rPr>
          <w:rFonts w:asciiTheme="minorHAnsi" w:hAnsiTheme="minorHAnsi" w:cstheme="minorHAnsi"/>
          <w:color w:val="auto"/>
        </w:rPr>
        <w:t>photostab</w:t>
      </w:r>
      <w:r w:rsidR="00803DFA">
        <w:rPr>
          <w:rFonts w:asciiTheme="minorHAnsi" w:hAnsiTheme="minorHAnsi" w:cstheme="minorHAnsi"/>
          <w:color w:val="auto"/>
        </w:rPr>
        <w:t>i</w:t>
      </w:r>
      <w:r w:rsidR="00CE1CF7" w:rsidRPr="009071A5">
        <w:rPr>
          <w:rFonts w:asciiTheme="minorHAnsi" w:hAnsiTheme="minorHAnsi" w:cstheme="minorHAnsi"/>
          <w:color w:val="auto"/>
        </w:rPr>
        <w:t>lity</w:t>
      </w:r>
      <w:proofErr w:type="spellEnd"/>
      <w:r w:rsidR="00CE1CF7" w:rsidRPr="009071A5">
        <w:rPr>
          <w:rFonts w:asciiTheme="minorHAnsi" w:hAnsiTheme="minorHAnsi" w:cstheme="minorHAnsi"/>
          <w:color w:val="auto"/>
        </w:rPr>
        <w:t xml:space="preserve"> </w:t>
      </w:r>
      <w:proofErr w:type="spellStart"/>
      <w:r w:rsidR="006836F4">
        <w:rPr>
          <w:rFonts w:asciiTheme="minorHAnsi" w:hAnsiTheme="minorHAnsi" w:cstheme="minorHAnsi"/>
          <w:color w:val="auto"/>
        </w:rPr>
        <w:t>mCherry</w:t>
      </w:r>
      <w:proofErr w:type="spellEnd"/>
      <w:r w:rsidR="00CE1CF7" w:rsidRPr="009071A5">
        <w:rPr>
          <w:rFonts w:asciiTheme="minorHAnsi" w:hAnsiTheme="minorHAnsi" w:cstheme="minorHAnsi"/>
          <w:color w:val="auto"/>
        </w:rPr>
        <w:t xml:space="preserve"> emits </w:t>
      </w:r>
      <w:r w:rsidR="00493CB2" w:rsidRPr="009071A5">
        <w:rPr>
          <w:rFonts w:asciiTheme="minorHAnsi" w:hAnsiTheme="minorHAnsi" w:cstheme="minorHAnsi"/>
          <w:color w:val="auto"/>
        </w:rPr>
        <w:t>a brighter</w:t>
      </w:r>
      <w:r w:rsidR="00CE1CF7" w:rsidRPr="009071A5">
        <w:rPr>
          <w:rFonts w:asciiTheme="minorHAnsi" w:hAnsiTheme="minorHAnsi" w:cstheme="minorHAnsi"/>
          <w:color w:val="auto"/>
        </w:rPr>
        <w:t xml:space="preserve"> signal </w:t>
      </w:r>
      <w:r w:rsidR="008E22CE">
        <w:rPr>
          <w:rFonts w:asciiTheme="minorHAnsi" w:hAnsiTheme="minorHAnsi" w:cstheme="minorHAnsi"/>
          <w:color w:val="auto"/>
        </w:rPr>
        <w:t>that</w:t>
      </w:r>
      <w:r w:rsidR="008E22CE" w:rsidRPr="009071A5">
        <w:rPr>
          <w:rFonts w:asciiTheme="minorHAnsi" w:hAnsiTheme="minorHAnsi" w:cstheme="minorHAnsi"/>
          <w:color w:val="auto"/>
        </w:rPr>
        <w:t xml:space="preserve"> </w:t>
      </w:r>
      <w:r w:rsidR="00B43CDB" w:rsidRPr="009071A5">
        <w:rPr>
          <w:rFonts w:asciiTheme="minorHAnsi" w:hAnsiTheme="minorHAnsi" w:cstheme="minorHAnsi"/>
          <w:color w:val="auto"/>
        </w:rPr>
        <w:t xml:space="preserve">is more </w:t>
      </w:r>
      <w:r w:rsidR="00803DFA" w:rsidRPr="009071A5">
        <w:rPr>
          <w:rFonts w:asciiTheme="minorHAnsi" w:hAnsiTheme="minorHAnsi" w:cstheme="minorHAnsi"/>
          <w:color w:val="auto"/>
        </w:rPr>
        <w:t>appropriate for</w:t>
      </w:r>
      <w:r w:rsidR="00B43CDB" w:rsidRPr="009071A5">
        <w:rPr>
          <w:rFonts w:asciiTheme="minorHAnsi" w:hAnsiTheme="minorHAnsi" w:cstheme="minorHAnsi"/>
          <w:color w:val="auto"/>
        </w:rPr>
        <w:t xml:space="preserve"> the visualization of intraperitoneal fragments</w:t>
      </w:r>
      <w:r w:rsidR="00CE1CF7" w:rsidRPr="009071A5">
        <w:rPr>
          <w:rFonts w:asciiTheme="minorHAnsi" w:hAnsiTheme="minorHAnsi" w:cstheme="minorHAnsi"/>
          <w:color w:val="auto"/>
        </w:rPr>
        <w:t>.</w:t>
      </w:r>
      <w:r w:rsidR="00CE1CF7" w:rsidRPr="009071A5" w:rsidDel="00CE1CF7">
        <w:rPr>
          <w:rFonts w:asciiTheme="minorHAnsi" w:hAnsiTheme="minorHAnsi" w:cstheme="minorHAnsi"/>
          <w:color w:val="auto"/>
        </w:rPr>
        <w:t xml:space="preserve"> </w:t>
      </w:r>
    </w:p>
    <w:p w14:paraId="1541D314" w14:textId="77777777" w:rsidR="008A4DC5" w:rsidRDefault="008A4DC5" w:rsidP="00555374">
      <w:pPr>
        <w:rPr>
          <w:rFonts w:asciiTheme="minorHAnsi" w:hAnsiTheme="minorHAnsi" w:cstheme="minorHAnsi"/>
          <w:color w:val="auto"/>
        </w:rPr>
      </w:pPr>
    </w:p>
    <w:p w14:paraId="194B5F4A" w14:textId="3D3B96E7" w:rsidR="00E80DAF" w:rsidRPr="009071A5" w:rsidRDefault="00C70090" w:rsidP="00555374">
      <w:pPr>
        <w:rPr>
          <w:rFonts w:asciiTheme="minorHAnsi" w:hAnsiTheme="minorHAnsi" w:cstheme="minorHAnsi"/>
          <w:color w:val="auto"/>
        </w:rPr>
      </w:pPr>
      <w:r w:rsidRPr="009071A5">
        <w:rPr>
          <w:rFonts w:asciiTheme="minorHAnsi" w:hAnsiTheme="minorHAnsi" w:cstheme="minorHAnsi"/>
          <w:color w:val="auto"/>
        </w:rPr>
        <w:t xml:space="preserve">Due to its small size adenoviruses are the vectors of choice for infection </w:t>
      </w:r>
      <w:r w:rsidR="00F74101" w:rsidRPr="009071A5">
        <w:rPr>
          <w:rFonts w:asciiTheme="minorHAnsi" w:hAnsiTheme="minorHAnsi" w:cstheme="minorHAnsi"/>
          <w:color w:val="auto"/>
        </w:rPr>
        <w:t>(</w:t>
      </w:r>
      <w:r w:rsidR="006836F4" w:rsidRPr="00E73F97">
        <w:rPr>
          <w:rFonts w:asciiTheme="minorHAnsi" w:hAnsiTheme="minorHAnsi" w:cstheme="minorHAnsi"/>
          <w:i/>
          <w:color w:val="auto"/>
        </w:rPr>
        <w:t>i.e.</w:t>
      </w:r>
      <w:r w:rsidR="006836F4">
        <w:rPr>
          <w:rFonts w:asciiTheme="minorHAnsi" w:hAnsiTheme="minorHAnsi" w:cstheme="minorHAnsi"/>
          <w:color w:val="auto"/>
        </w:rPr>
        <w:t xml:space="preserve">, </w:t>
      </w:r>
      <w:r w:rsidR="00F74101" w:rsidRPr="009071A5">
        <w:rPr>
          <w:rFonts w:asciiTheme="minorHAnsi" w:hAnsiTheme="minorHAnsi" w:cstheme="minorHAnsi"/>
          <w:color w:val="auto"/>
        </w:rPr>
        <w:t xml:space="preserve">labeling) </w:t>
      </w:r>
      <w:r w:rsidRPr="009071A5">
        <w:rPr>
          <w:rFonts w:asciiTheme="minorHAnsi" w:hAnsiTheme="minorHAnsi" w:cstheme="minorHAnsi"/>
          <w:color w:val="auto"/>
        </w:rPr>
        <w:t xml:space="preserve">of </w:t>
      </w:r>
      <w:r w:rsidR="00F74101" w:rsidRPr="009071A5">
        <w:rPr>
          <w:rFonts w:asciiTheme="minorHAnsi" w:hAnsiTheme="minorHAnsi" w:cstheme="minorHAnsi"/>
          <w:color w:val="auto"/>
        </w:rPr>
        <w:t xml:space="preserve">whole </w:t>
      </w:r>
      <w:r w:rsidRPr="009071A5">
        <w:rPr>
          <w:rFonts w:asciiTheme="minorHAnsi" w:hAnsiTheme="minorHAnsi" w:cstheme="minorHAnsi"/>
          <w:color w:val="auto"/>
        </w:rPr>
        <w:t>tissue</w:t>
      </w:r>
      <w:r w:rsidR="00F74101" w:rsidRPr="009071A5">
        <w:rPr>
          <w:rFonts w:asciiTheme="minorHAnsi" w:hAnsiTheme="minorHAnsi" w:cstheme="minorHAnsi"/>
          <w:color w:val="auto"/>
        </w:rPr>
        <w:t xml:space="preserve"> pieces </w:t>
      </w:r>
      <w:r w:rsidRPr="009071A5">
        <w:rPr>
          <w:rFonts w:asciiTheme="minorHAnsi" w:hAnsiTheme="minorHAnsi" w:cstheme="minorHAnsi"/>
          <w:color w:val="auto"/>
        </w:rPr>
        <w:t>as those provide acceptable diffusion th</w:t>
      </w:r>
      <w:r w:rsidR="00561319" w:rsidRPr="009071A5">
        <w:rPr>
          <w:rFonts w:asciiTheme="minorHAnsi" w:hAnsiTheme="minorHAnsi" w:cstheme="minorHAnsi"/>
          <w:color w:val="auto"/>
        </w:rPr>
        <w:t>r</w:t>
      </w:r>
      <w:r w:rsidRPr="009071A5">
        <w:rPr>
          <w:rFonts w:asciiTheme="minorHAnsi" w:hAnsiTheme="minorHAnsi" w:cstheme="minorHAnsi"/>
          <w:color w:val="auto"/>
        </w:rPr>
        <w:t xml:space="preserve">ough 3D structures. Even with that the percentage of tissue infected cells is not higher than 30-35%. </w:t>
      </w:r>
      <w:r w:rsidR="007540A9" w:rsidRPr="009071A5">
        <w:rPr>
          <w:rFonts w:asciiTheme="minorHAnsi" w:hAnsiTheme="minorHAnsi" w:cstheme="minorHAnsi"/>
          <w:color w:val="auto"/>
        </w:rPr>
        <w:t>Thus, t</w:t>
      </w:r>
      <w:r w:rsidR="00A4777F" w:rsidRPr="009071A5">
        <w:rPr>
          <w:rFonts w:asciiTheme="minorHAnsi" w:hAnsiTheme="minorHAnsi" w:cstheme="minorHAnsi"/>
          <w:color w:val="auto"/>
        </w:rPr>
        <w:t xml:space="preserve">he limitation of </w:t>
      </w:r>
      <w:r w:rsidR="00905565" w:rsidRPr="009071A5">
        <w:rPr>
          <w:rFonts w:asciiTheme="minorHAnsi" w:hAnsiTheme="minorHAnsi" w:cstheme="minorHAnsi"/>
          <w:color w:val="auto"/>
        </w:rPr>
        <w:t xml:space="preserve">this model relies on the inefficient labeling of tissue and </w:t>
      </w:r>
      <w:r w:rsidRPr="009071A5">
        <w:rPr>
          <w:rFonts w:asciiTheme="minorHAnsi" w:hAnsiTheme="minorHAnsi" w:cstheme="minorHAnsi"/>
          <w:color w:val="auto"/>
        </w:rPr>
        <w:t xml:space="preserve">additionally </w:t>
      </w:r>
      <w:r w:rsidR="00905565" w:rsidRPr="009071A5">
        <w:rPr>
          <w:rFonts w:asciiTheme="minorHAnsi" w:hAnsiTheme="minorHAnsi" w:cstheme="minorHAnsi"/>
          <w:color w:val="auto"/>
        </w:rPr>
        <w:t>the transient expression achieved</w:t>
      </w:r>
      <w:r w:rsidRPr="009071A5">
        <w:rPr>
          <w:rFonts w:asciiTheme="minorHAnsi" w:hAnsiTheme="minorHAnsi" w:cstheme="minorHAnsi"/>
          <w:color w:val="auto"/>
        </w:rPr>
        <w:t xml:space="preserve"> </w:t>
      </w:r>
      <w:r w:rsidR="007540A9" w:rsidRPr="009071A5">
        <w:rPr>
          <w:rFonts w:asciiTheme="minorHAnsi" w:hAnsiTheme="minorHAnsi" w:cstheme="minorHAnsi"/>
          <w:color w:val="auto"/>
        </w:rPr>
        <w:t xml:space="preserve">by adenoviruses. </w:t>
      </w:r>
      <w:r w:rsidRPr="009071A5">
        <w:rPr>
          <w:rFonts w:asciiTheme="minorHAnsi" w:hAnsiTheme="minorHAnsi" w:cstheme="minorHAnsi"/>
          <w:color w:val="auto"/>
        </w:rPr>
        <w:t>Indeed</w:t>
      </w:r>
      <w:r w:rsidR="008A4DC5">
        <w:rPr>
          <w:rFonts w:asciiTheme="minorHAnsi" w:hAnsiTheme="minorHAnsi" w:cstheme="minorHAnsi"/>
          <w:color w:val="auto"/>
        </w:rPr>
        <w:t>,</w:t>
      </w:r>
      <w:r w:rsidRPr="009071A5">
        <w:rPr>
          <w:rFonts w:asciiTheme="minorHAnsi" w:hAnsiTheme="minorHAnsi" w:cstheme="minorHAnsi"/>
          <w:color w:val="auto"/>
        </w:rPr>
        <w:t xml:space="preserve"> </w:t>
      </w:r>
      <w:r w:rsidR="00A4777F" w:rsidRPr="009071A5">
        <w:rPr>
          <w:rFonts w:asciiTheme="minorHAnsi" w:hAnsiTheme="minorHAnsi" w:cstheme="minorHAnsi"/>
          <w:color w:val="auto"/>
        </w:rPr>
        <w:t>fluorescence cannot be monitored beyond 4–6 week</w:t>
      </w:r>
      <w:r w:rsidR="008A4DC5">
        <w:rPr>
          <w:rFonts w:asciiTheme="minorHAnsi" w:hAnsiTheme="minorHAnsi" w:cstheme="minorHAnsi"/>
          <w:color w:val="auto"/>
        </w:rPr>
        <w:t xml:space="preserve"> </w:t>
      </w:r>
      <w:r w:rsidRPr="009071A5">
        <w:rPr>
          <w:rFonts w:asciiTheme="minorHAnsi" w:hAnsiTheme="minorHAnsi" w:cstheme="minorHAnsi"/>
          <w:color w:val="auto"/>
        </w:rPr>
        <w:t xml:space="preserve">as it fades progressively due </w:t>
      </w:r>
      <w:r w:rsidR="00A4777F" w:rsidRPr="009071A5">
        <w:rPr>
          <w:rFonts w:asciiTheme="minorHAnsi" w:hAnsiTheme="minorHAnsi" w:cstheme="minorHAnsi"/>
          <w:color w:val="auto"/>
        </w:rPr>
        <w:t xml:space="preserve">to the </w:t>
      </w:r>
      <w:proofErr w:type="spellStart"/>
      <w:r w:rsidR="00A4777F" w:rsidRPr="009071A5">
        <w:rPr>
          <w:rFonts w:asciiTheme="minorHAnsi" w:hAnsiTheme="minorHAnsi" w:cstheme="minorHAnsi"/>
          <w:color w:val="auto"/>
        </w:rPr>
        <w:t>episomal</w:t>
      </w:r>
      <w:proofErr w:type="spellEnd"/>
      <w:r w:rsidR="00A4777F" w:rsidRPr="009071A5">
        <w:rPr>
          <w:rFonts w:asciiTheme="minorHAnsi" w:hAnsiTheme="minorHAnsi" w:cstheme="minorHAnsi"/>
          <w:color w:val="auto"/>
        </w:rPr>
        <w:t xml:space="preserve"> transient expression of the Ad-virus</w:t>
      </w:r>
      <w:r w:rsidRPr="009071A5">
        <w:rPr>
          <w:rFonts w:asciiTheme="minorHAnsi" w:hAnsiTheme="minorHAnsi" w:cstheme="minorHAnsi"/>
          <w:color w:val="auto"/>
        </w:rPr>
        <w:t>.</w:t>
      </w:r>
      <w:r w:rsidR="00780404">
        <w:rPr>
          <w:rFonts w:asciiTheme="minorHAnsi" w:hAnsiTheme="minorHAnsi" w:cstheme="minorHAnsi"/>
          <w:color w:val="auto"/>
        </w:rPr>
        <w:t xml:space="preserve"> </w:t>
      </w:r>
      <w:r w:rsidR="00E80DAF" w:rsidRPr="009071A5">
        <w:rPr>
          <w:rFonts w:asciiTheme="minorHAnsi" w:hAnsiTheme="minorHAnsi" w:cstheme="minorHAnsi"/>
          <w:color w:val="auto"/>
        </w:rPr>
        <w:t xml:space="preserve">Efficiency of labeling </w:t>
      </w:r>
      <w:r w:rsidR="00A02814" w:rsidRPr="009071A5">
        <w:rPr>
          <w:rFonts w:asciiTheme="minorHAnsi" w:hAnsiTheme="minorHAnsi" w:cstheme="minorHAnsi"/>
          <w:color w:val="auto"/>
        </w:rPr>
        <w:t>and</w:t>
      </w:r>
      <w:r w:rsidR="00E80DAF" w:rsidRPr="009071A5">
        <w:rPr>
          <w:rFonts w:asciiTheme="minorHAnsi" w:hAnsiTheme="minorHAnsi" w:cstheme="minorHAnsi"/>
          <w:color w:val="auto"/>
        </w:rPr>
        <w:t xml:space="preserve"> the period of monitoring might be increased by disruptin</w:t>
      </w:r>
      <w:r w:rsidR="00A02814" w:rsidRPr="009071A5">
        <w:rPr>
          <w:rFonts w:asciiTheme="minorHAnsi" w:hAnsiTheme="minorHAnsi" w:cstheme="minorHAnsi"/>
          <w:color w:val="auto"/>
        </w:rPr>
        <w:t>g the donor tissue</w:t>
      </w:r>
      <w:r w:rsidR="00F73125" w:rsidRPr="009071A5">
        <w:rPr>
          <w:rFonts w:asciiTheme="minorHAnsi" w:hAnsiTheme="minorHAnsi" w:cstheme="minorHAnsi"/>
          <w:color w:val="auto"/>
        </w:rPr>
        <w:t xml:space="preserve"> and </w:t>
      </w:r>
      <w:r w:rsidR="00E80DAF" w:rsidRPr="009071A5">
        <w:rPr>
          <w:rFonts w:asciiTheme="minorHAnsi" w:hAnsiTheme="minorHAnsi" w:cstheme="minorHAnsi"/>
          <w:color w:val="auto"/>
        </w:rPr>
        <w:t xml:space="preserve">infecting </w:t>
      </w:r>
      <w:r w:rsidR="00F73125" w:rsidRPr="009071A5">
        <w:rPr>
          <w:rFonts w:asciiTheme="minorHAnsi" w:hAnsiTheme="minorHAnsi" w:cstheme="minorHAnsi"/>
          <w:color w:val="auto"/>
        </w:rPr>
        <w:t xml:space="preserve">isolated </w:t>
      </w:r>
      <w:r w:rsidR="00E80DAF" w:rsidRPr="009071A5">
        <w:rPr>
          <w:rFonts w:asciiTheme="minorHAnsi" w:hAnsiTheme="minorHAnsi" w:cstheme="minorHAnsi"/>
          <w:color w:val="auto"/>
        </w:rPr>
        <w:t>single epithel</w:t>
      </w:r>
      <w:r w:rsidR="00F73125" w:rsidRPr="009071A5">
        <w:rPr>
          <w:rFonts w:asciiTheme="minorHAnsi" w:hAnsiTheme="minorHAnsi" w:cstheme="minorHAnsi"/>
          <w:color w:val="auto"/>
        </w:rPr>
        <w:t>ia</w:t>
      </w:r>
      <w:r w:rsidR="00CF37E5" w:rsidRPr="009071A5">
        <w:rPr>
          <w:rFonts w:asciiTheme="minorHAnsi" w:hAnsiTheme="minorHAnsi" w:cstheme="minorHAnsi"/>
          <w:color w:val="auto"/>
        </w:rPr>
        <w:t>l</w:t>
      </w:r>
      <w:r w:rsidR="00F73125" w:rsidRPr="009071A5">
        <w:rPr>
          <w:rFonts w:asciiTheme="minorHAnsi" w:hAnsiTheme="minorHAnsi" w:cstheme="minorHAnsi"/>
          <w:color w:val="auto"/>
        </w:rPr>
        <w:t>/stromal cells with ad-virus previous to being injected into recipient mice</w:t>
      </w:r>
      <w:r w:rsidR="00E80DAF" w:rsidRPr="009071A5">
        <w:rPr>
          <w:rFonts w:asciiTheme="minorHAnsi" w:hAnsiTheme="minorHAnsi" w:cstheme="minorHAnsi"/>
          <w:color w:val="auto"/>
          <w:vertAlign w:val="superscript"/>
        </w:rPr>
        <w:t>19,</w:t>
      </w:r>
      <w:r w:rsidR="00E80DAF" w:rsidRPr="009071A5">
        <w:rPr>
          <w:color w:val="auto"/>
          <w:vertAlign w:val="superscript"/>
        </w:rPr>
        <w:t>20</w:t>
      </w:r>
      <w:r w:rsidR="00E80DAF" w:rsidRPr="009071A5">
        <w:rPr>
          <w:rFonts w:asciiTheme="minorHAnsi" w:hAnsiTheme="minorHAnsi" w:cstheme="minorHAnsi"/>
          <w:color w:val="auto"/>
        </w:rPr>
        <w:t xml:space="preserve">. </w:t>
      </w:r>
      <w:r w:rsidR="00F73125" w:rsidRPr="009071A5">
        <w:rPr>
          <w:rFonts w:asciiTheme="minorHAnsi" w:hAnsiTheme="minorHAnsi" w:cstheme="minorHAnsi"/>
          <w:color w:val="auto"/>
        </w:rPr>
        <w:t xml:space="preserve">Such </w:t>
      </w:r>
      <w:r w:rsidR="00211074">
        <w:rPr>
          <w:rFonts w:asciiTheme="minorHAnsi" w:hAnsiTheme="minorHAnsi" w:cstheme="minorHAnsi"/>
          <w:color w:val="auto"/>
        </w:rPr>
        <w:t xml:space="preserve">an </w:t>
      </w:r>
      <w:r w:rsidR="00F73125" w:rsidRPr="009071A5">
        <w:rPr>
          <w:rFonts w:asciiTheme="minorHAnsi" w:hAnsiTheme="minorHAnsi" w:cstheme="minorHAnsi"/>
          <w:color w:val="auto"/>
        </w:rPr>
        <w:t>approach</w:t>
      </w:r>
      <w:r w:rsidR="00211074">
        <w:rPr>
          <w:rFonts w:asciiTheme="minorHAnsi" w:hAnsiTheme="minorHAnsi" w:cstheme="minorHAnsi"/>
          <w:color w:val="auto"/>
        </w:rPr>
        <w:t>,</w:t>
      </w:r>
      <w:r w:rsidR="00F73125" w:rsidRPr="009071A5">
        <w:rPr>
          <w:rFonts w:asciiTheme="minorHAnsi" w:hAnsiTheme="minorHAnsi" w:cstheme="minorHAnsi"/>
          <w:color w:val="auto"/>
        </w:rPr>
        <w:t xml:space="preserve"> h</w:t>
      </w:r>
      <w:r w:rsidR="00E80DAF" w:rsidRPr="009071A5">
        <w:rPr>
          <w:rFonts w:asciiTheme="minorHAnsi" w:hAnsiTheme="minorHAnsi" w:cstheme="minorHAnsi"/>
          <w:color w:val="auto"/>
        </w:rPr>
        <w:t>owever</w:t>
      </w:r>
      <w:r w:rsidR="00211074">
        <w:rPr>
          <w:rFonts w:asciiTheme="minorHAnsi" w:hAnsiTheme="minorHAnsi" w:cstheme="minorHAnsi"/>
          <w:color w:val="auto"/>
        </w:rPr>
        <w:t>,</w:t>
      </w:r>
      <w:r w:rsidR="00E80DAF" w:rsidRPr="009071A5">
        <w:rPr>
          <w:rFonts w:asciiTheme="minorHAnsi" w:hAnsiTheme="minorHAnsi" w:cstheme="minorHAnsi"/>
          <w:color w:val="auto"/>
        </w:rPr>
        <w:t xml:space="preserve"> </w:t>
      </w:r>
      <w:r w:rsidR="00EB3DA8" w:rsidRPr="009071A5">
        <w:rPr>
          <w:rFonts w:asciiTheme="minorHAnsi" w:hAnsiTheme="minorHAnsi" w:cstheme="minorHAnsi"/>
          <w:color w:val="auto"/>
        </w:rPr>
        <w:t xml:space="preserve">reduces the extent at which the animal model mimics the physiology of endometriosis provided that ectopic human lesions </w:t>
      </w:r>
      <w:r w:rsidR="00F73125" w:rsidRPr="009071A5">
        <w:rPr>
          <w:rFonts w:asciiTheme="minorHAnsi" w:hAnsiTheme="minorHAnsi" w:cstheme="minorHAnsi"/>
          <w:color w:val="auto"/>
        </w:rPr>
        <w:t xml:space="preserve">do not </w:t>
      </w:r>
      <w:r w:rsidR="00EB3DA8" w:rsidRPr="009071A5">
        <w:rPr>
          <w:rFonts w:asciiTheme="minorHAnsi" w:hAnsiTheme="minorHAnsi" w:cstheme="minorHAnsi"/>
          <w:color w:val="auto"/>
        </w:rPr>
        <w:t xml:space="preserve">consist </w:t>
      </w:r>
      <w:r w:rsidR="00F73125" w:rsidRPr="009071A5">
        <w:rPr>
          <w:rFonts w:asciiTheme="minorHAnsi" w:hAnsiTheme="minorHAnsi" w:cstheme="minorHAnsi"/>
          <w:color w:val="auto"/>
        </w:rPr>
        <w:t xml:space="preserve">in a disorganized accumulation of single epithelial/stromal </w:t>
      </w:r>
      <w:r w:rsidR="00CF37E5" w:rsidRPr="009071A5">
        <w:rPr>
          <w:rFonts w:asciiTheme="minorHAnsi" w:hAnsiTheme="minorHAnsi" w:cstheme="minorHAnsi"/>
          <w:color w:val="auto"/>
        </w:rPr>
        <w:t xml:space="preserve">cells </w:t>
      </w:r>
      <w:r w:rsidR="00F73125" w:rsidRPr="009071A5">
        <w:rPr>
          <w:rFonts w:asciiTheme="minorHAnsi" w:hAnsiTheme="minorHAnsi" w:cstheme="minorHAnsi"/>
          <w:color w:val="auto"/>
        </w:rPr>
        <w:t xml:space="preserve">but rather </w:t>
      </w:r>
      <w:r w:rsidR="00EB3DA8" w:rsidRPr="009071A5">
        <w:rPr>
          <w:rFonts w:asciiTheme="minorHAnsi" w:hAnsiTheme="minorHAnsi" w:cstheme="minorHAnsi"/>
          <w:color w:val="auto"/>
        </w:rPr>
        <w:t xml:space="preserve">in </w:t>
      </w:r>
      <w:r w:rsidR="00F73125" w:rsidRPr="009071A5">
        <w:rPr>
          <w:rFonts w:asciiTheme="minorHAnsi" w:hAnsiTheme="minorHAnsi" w:cstheme="minorHAnsi"/>
          <w:color w:val="auto"/>
        </w:rPr>
        <w:t>well-</w:t>
      </w:r>
      <w:r w:rsidR="00CF37E5" w:rsidRPr="009071A5">
        <w:rPr>
          <w:rFonts w:asciiTheme="minorHAnsi" w:hAnsiTheme="minorHAnsi" w:cstheme="minorHAnsi"/>
          <w:color w:val="auto"/>
        </w:rPr>
        <w:t>structured endometriotic</w:t>
      </w:r>
      <w:r w:rsidR="00EB3DA8" w:rsidRPr="009071A5">
        <w:rPr>
          <w:rFonts w:asciiTheme="minorHAnsi" w:hAnsiTheme="minorHAnsi" w:cstheme="minorHAnsi"/>
          <w:color w:val="auto"/>
        </w:rPr>
        <w:t xml:space="preserve"> tissue</w:t>
      </w:r>
      <w:r w:rsidR="008A4DC5">
        <w:rPr>
          <w:rFonts w:asciiTheme="minorHAnsi" w:hAnsiTheme="minorHAnsi" w:cstheme="minorHAnsi"/>
          <w:color w:val="auto"/>
        </w:rPr>
        <w:t>.</w:t>
      </w:r>
    </w:p>
    <w:p w14:paraId="7B93561F" w14:textId="77777777" w:rsidR="00493CB2" w:rsidRDefault="00493CB2" w:rsidP="00555374">
      <w:pPr>
        <w:rPr>
          <w:rFonts w:asciiTheme="minorHAnsi" w:hAnsiTheme="minorHAnsi" w:cstheme="minorHAnsi"/>
          <w:color w:val="auto"/>
        </w:rPr>
      </w:pPr>
    </w:p>
    <w:p w14:paraId="5E5BE4F6" w14:textId="5554068C" w:rsidR="00F3657F" w:rsidRPr="009071A5" w:rsidRDefault="00EB3DA8" w:rsidP="00555374">
      <w:pPr>
        <w:rPr>
          <w:rFonts w:asciiTheme="minorHAnsi" w:hAnsiTheme="minorHAnsi" w:cstheme="minorHAnsi"/>
          <w:color w:val="auto"/>
        </w:rPr>
      </w:pPr>
      <w:r w:rsidRPr="009071A5">
        <w:rPr>
          <w:rFonts w:asciiTheme="minorHAnsi" w:hAnsiTheme="minorHAnsi" w:cstheme="minorHAnsi"/>
          <w:color w:val="auto"/>
        </w:rPr>
        <w:t xml:space="preserve">In </w:t>
      </w:r>
      <w:r w:rsidR="00211074">
        <w:rPr>
          <w:rFonts w:asciiTheme="minorHAnsi" w:hAnsiTheme="minorHAnsi" w:cstheme="minorHAnsi"/>
          <w:color w:val="auto"/>
        </w:rPr>
        <w:t>this</w:t>
      </w:r>
      <w:r w:rsidR="00211074" w:rsidRPr="009071A5">
        <w:rPr>
          <w:rFonts w:asciiTheme="minorHAnsi" w:hAnsiTheme="minorHAnsi" w:cstheme="minorHAnsi"/>
          <w:color w:val="auto"/>
        </w:rPr>
        <w:t xml:space="preserve"> </w:t>
      </w:r>
      <w:r w:rsidRPr="009071A5">
        <w:rPr>
          <w:rFonts w:asciiTheme="minorHAnsi" w:hAnsiTheme="minorHAnsi" w:cstheme="minorHAnsi"/>
          <w:color w:val="auto"/>
        </w:rPr>
        <w:t>protocol</w:t>
      </w:r>
      <w:r w:rsidR="00211074">
        <w:rPr>
          <w:rFonts w:asciiTheme="minorHAnsi" w:hAnsiTheme="minorHAnsi" w:cstheme="minorHAnsi"/>
          <w:color w:val="auto"/>
        </w:rPr>
        <w:t>,</w:t>
      </w:r>
      <w:r w:rsidRPr="009071A5">
        <w:rPr>
          <w:rFonts w:asciiTheme="minorHAnsi" w:hAnsiTheme="minorHAnsi" w:cstheme="minorHAnsi"/>
          <w:color w:val="auto"/>
        </w:rPr>
        <w:t xml:space="preserve"> the most critical step is the labeling of the tissue and most </w:t>
      </w:r>
      <w:r w:rsidR="00CF37E5" w:rsidRPr="009071A5">
        <w:rPr>
          <w:rFonts w:asciiTheme="minorHAnsi" w:hAnsiTheme="minorHAnsi" w:cstheme="minorHAnsi"/>
          <w:color w:val="auto"/>
        </w:rPr>
        <w:t>specifically</w:t>
      </w:r>
      <w:r w:rsidRPr="009071A5">
        <w:rPr>
          <w:rFonts w:asciiTheme="minorHAnsi" w:hAnsiTheme="minorHAnsi" w:cstheme="minorHAnsi"/>
          <w:color w:val="auto"/>
        </w:rPr>
        <w:t xml:space="preserve"> the determination of the appropriate concentration of ad-virus required for </w:t>
      </w:r>
      <w:r w:rsidR="005D123A" w:rsidRPr="009071A5">
        <w:rPr>
          <w:rFonts w:asciiTheme="minorHAnsi" w:hAnsiTheme="minorHAnsi" w:cstheme="minorHAnsi"/>
          <w:color w:val="auto"/>
        </w:rPr>
        <w:t xml:space="preserve">optimal </w:t>
      </w:r>
      <w:r w:rsidRPr="009071A5">
        <w:rPr>
          <w:rFonts w:asciiTheme="minorHAnsi" w:hAnsiTheme="minorHAnsi" w:cstheme="minorHAnsi"/>
          <w:color w:val="auto"/>
        </w:rPr>
        <w:t xml:space="preserve">infection. </w:t>
      </w:r>
      <w:r w:rsidR="00211074" w:rsidRPr="009071A5">
        <w:rPr>
          <w:rFonts w:asciiTheme="minorHAnsi" w:hAnsiTheme="minorHAnsi" w:cstheme="minorHAnsi"/>
          <w:color w:val="auto"/>
        </w:rPr>
        <w:t>Indeed</w:t>
      </w:r>
      <w:r w:rsidR="00211074">
        <w:rPr>
          <w:rFonts w:asciiTheme="minorHAnsi" w:hAnsiTheme="minorHAnsi" w:cstheme="minorHAnsi"/>
          <w:color w:val="auto"/>
        </w:rPr>
        <w:t xml:space="preserve">, </w:t>
      </w:r>
      <w:r w:rsidR="00211074" w:rsidRPr="009071A5">
        <w:rPr>
          <w:rFonts w:asciiTheme="minorHAnsi" w:hAnsiTheme="minorHAnsi" w:cstheme="minorHAnsi"/>
          <w:color w:val="auto"/>
        </w:rPr>
        <w:t>the</w:t>
      </w:r>
      <w:r w:rsidRPr="009071A5">
        <w:rPr>
          <w:rFonts w:asciiTheme="minorHAnsi" w:hAnsiTheme="minorHAnsi" w:cstheme="minorHAnsi"/>
          <w:color w:val="auto"/>
        </w:rPr>
        <w:t xml:space="preserve"> 1x10</w:t>
      </w:r>
      <w:r w:rsidR="00FF7957" w:rsidRPr="009071A5">
        <w:rPr>
          <w:rFonts w:asciiTheme="minorHAnsi" w:hAnsiTheme="minorHAnsi" w:cstheme="minorHAnsi"/>
          <w:color w:val="auto"/>
          <w:vertAlign w:val="superscript"/>
        </w:rPr>
        <w:t>10</w:t>
      </w:r>
      <w:r w:rsidR="00211074" w:rsidRPr="00E73F97">
        <w:rPr>
          <w:rFonts w:asciiTheme="minorHAnsi" w:hAnsiTheme="minorHAnsi" w:cstheme="minorHAnsi"/>
          <w:color w:val="auto"/>
        </w:rPr>
        <w:t xml:space="preserve"> </w:t>
      </w:r>
      <w:proofErr w:type="spellStart"/>
      <w:r w:rsidRPr="009071A5">
        <w:rPr>
          <w:rFonts w:asciiTheme="minorHAnsi" w:hAnsiTheme="minorHAnsi" w:cstheme="minorHAnsi"/>
          <w:color w:val="auto"/>
        </w:rPr>
        <w:t>pfu</w:t>
      </w:r>
      <w:proofErr w:type="spellEnd"/>
      <w:r w:rsidRPr="009071A5">
        <w:rPr>
          <w:rFonts w:asciiTheme="minorHAnsi" w:hAnsiTheme="minorHAnsi" w:cstheme="minorHAnsi"/>
          <w:color w:val="auto"/>
        </w:rPr>
        <w:t>/</w:t>
      </w:r>
      <w:r w:rsidR="00784710" w:rsidRPr="009071A5">
        <w:rPr>
          <w:rFonts w:asciiTheme="minorHAnsi" w:hAnsiTheme="minorHAnsi" w:cstheme="minorHAnsi"/>
          <w:color w:val="auto"/>
        </w:rPr>
        <w:t>mL</w:t>
      </w:r>
      <w:r w:rsidRPr="009071A5">
        <w:rPr>
          <w:rFonts w:asciiTheme="minorHAnsi" w:hAnsiTheme="minorHAnsi" w:cstheme="minorHAnsi"/>
          <w:color w:val="auto"/>
        </w:rPr>
        <w:t xml:space="preserve"> </w:t>
      </w:r>
      <w:r w:rsidR="005D123A" w:rsidRPr="009071A5">
        <w:rPr>
          <w:rFonts w:asciiTheme="minorHAnsi" w:hAnsiTheme="minorHAnsi" w:cstheme="minorHAnsi"/>
          <w:color w:val="auto"/>
        </w:rPr>
        <w:t xml:space="preserve">concentration </w:t>
      </w:r>
      <w:r w:rsidRPr="009071A5">
        <w:rPr>
          <w:rFonts w:asciiTheme="minorHAnsi" w:hAnsiTheme="minorHAnsi" w:cstheme="minorHAnsi"/>
          <w:color w:val="auto"/>
        </w:rPr>
        <w:t xml:space="preserve">pointed out in the protocol </w:t>
      </w:r>
      <w:r w:rsidR="005D123A" w:rsidRPr="009071A5">
        <w:rPr>
          <w:rFonts w:asciiTheme="minorHAnsi" w:hAnsiTheme="minorHAnsi" w:cstheme="minorHAnsi"/>
          <w:color w:val="auto"/>
        </w:rPr>
        <w:t xml:space="preserve">is mostly </w:t>
      </w:r>
      <w:r w:rsidR="00F73125" w:rsidRPr="009071A5">
        <w:rPr>
          <w:rFonts w:asciiTheme="minorHAnsi" w:hAnsiTheme="minorHAnsi" w:cstheme="minorHAnsi"/>
          <w:color w:val="auto"/>
        </w:rPr>
        <w:t xml:space="preserve">an </w:t>
      </w:r>
      <w:proofErr w:type="spellStart"/>
      <w:r w:rsidR="005D123A" w:rsidRPr="009071A5">
        <w:rPr>
          <w:rFonts w:asciiTheme="minorHAnsi" w:hAnsiTheme="minorHAnsi" w:cstheme="minorHAnsi"/>
          <w:color w:val="auto"/>
        </w:rPr>
        <w:t>orientative</w:t>
      </w:r>
      <w:proofErr w:type="spellEnd"/>
      <w:r w:rsidR="00F73125" w:rsidRPr="009071A5">
        <w:rPr>
          <w:rFonts w:asciiTheme="minorHAnsi" w:hAnsiTheme="minorHAnsi" w:cstheme="minorHAnsi"/>
          <w:color w:val="auto"/>
        </w:rPr>
        <w:t>/consensus figure based</w:t>
      </w:r>
      <w:r w:rsidR="00A5176F" w:rsidRPr="009071A5">
        <w:rPr>
          <w:rFonts w:asciiTheme="minorHAnsi" w:hAnsiTheme="minorHAnsi" w:cstheme="minorHAnsi"/>
          <w:color w:val="auto"/>
        </w:rPr>
        <w:t xml:space="preserve"> on our experience. T</w:t>
      </w:r>
      <w:r w:rsidR="00F73125" w:rsidRPr="009071A5">
        <w:rPr>
          <w:rFonts w:asciiTheme="minorHAnsi" w:hAnsiTheme="minorHAnsi" w:cstheme="minorHAnsi"/>
          <w:color w:val="auto"/>
        </w:rPr>
        <w:t xml:space="preserve">he </w:t>
      </w:r>
      <w:r w:rsidR="00F3657F" w:rsidRPr="009071A5">
        <w:rPr>
          <w:rFonts w:asciiTheme="minorHAnsi" w:hAnsiTheme="minorHAnsi" w:cstheme="minorHAnsi"/>
          <w:color w:val="auto"/>
        </w:rPr>
        <w:t>optimal</w:t>
      </w:r>
      <w:r w:rsidR="00F73125" w:rsidRPr="009071A5">
        <w:rPr>
          <w:rFonts w:asciiTheme="minorHAnsi" w:hAnsiTheme="minorHAnsi" w:cstheme="minorHAnsi"/>
          <w:color w:val="auto"/>
        </w:rPr>
        <w:t xml:space="preserve"> concentration might differ</w:t>
      </w:r>
      <w:r w:rsidR="00F3657F" w:rsidRPr="009071A5">
        <w:rPr>
          <w:rFonts w:asciiTheme="minorHAnsi" w:hAnsiTheme="minorHAnsi" w:cstheme="minorHAnsi"/>
          <w:color w:val="auto"/>
        </w:rPr>
        <w:t xml:space="preserve"> in each experiment depending on the type </w:t>
      </w:r>
      <w:r w:rsidR="00CF37E5" w:rsidRPr="009071A5">
        <w:rPr>
          <w:rFonts w:asciiTheme="minorHAnsi" w:hAnsiTheme="minorHAnsi" w:cstheme="minorHAnsi"/>
          <w:color w:val="auto"/>
        </w:rPr>
        <w:t>and quality</w:t>
      </w:r>
      <w:r w:rsidR="00F73125" w:rsidRPr="009071A5">
        <w:rPr>
          <w:rFonts w:asciiTheme="minorHAnsi" w:hAnsiTheme="minorHAnsi" w:cstheme="minorHAnsi"/>
          <w:color w:val="auto"/>
        </w:rPr>
        <w:t xml:space="preserve"> of the biopsy</w:t>
      </w:r>
      <w:r w:rsidR="00F3657F" w:rsidRPr="009071A5">
        <w:rPr>
          <w:rFonts w:asciiTheme="minorHAnsi" w:hAnsiTheme="minorHAnsi" w:cstheme="minorHAnsi"/>
          <w:color w:val="auto"/>
        </w:rPr>
        <w:t xml:space="preserve"> and/or how quickly this is processed. We thus suggest testing at least three different (</w:t>
      </w:r>
      <w:r w:rsidR="00211074" w:rsidRPr="009071A5">
        <w:rPr>
          <w:rFonts w:asciiTheme="minorHAnsi" w:hAnsiTheme="minorHAnsi" w:cstheme="minorHAnsi"/>
          <w:color w:val="auto"/>
        </w:rPr>
        <w:t>two-fold</w:t>
      </w:r>
      <w:r w:rsidR="00F3657F" w:rsidRPr="009071A5">
        <w:rPr>
          <w:rFonts w:asciiTheme="minorHAnsi" w:hAnsiTheme="minorHAnsi" w:cstheme="minorHAnsi"/>
          <w:color w:val="auto"/>
        </w:rPr>
        <w:t>) titers in each experiment and choosing the one providing optimal labeling based on visualization under the fluorescence microscope.</w:t>
      </w:r>
    </w:p>
    <w:p w14:paraId="066B9B65" w14:textId="77777777" w:rsidR="00493CB2" w:rsidRDefault="00493CB2" w:rsidP="00555374">
      <w:pPr>
        <w:rPr>
          <w:rFonts w:asciiTheme="minorHAnsi" w:hAnsiTheme="minorHAnsi" w:cstheme="minorHAnsi"/>
          <w:color w:val="auto"/>
        </w:rPr>
      </w:pPr>
    </w:p>
    <w:p w14:paraId="693525FD" w14:textId="36ADE3DF" w:rsidR="00014314" w:rsidRPr="009071A5" w:rsidRDefault="00E519AD" w:rsidP="00555374">
      <w:pPr>
        <w:rPr>
          <w:rFonts w:asciiTheme="minorHAnsi" w:hAnsiTheme="minorHAnsi" w:cstheme="minorHAnsi"/>
          <w:color w:val="auto"/>
        </w:rPr>
      </w:pPr>
      <w:r w:rsidRPr="009071A5">
        <w:rPr>
          <w:rFonts w:asciiTheme="minorHAnsi" w:hAnsiTheme="minorHAnsi" w:cstheme="minorHAnsi"/>
          <w:color w:val="auto"/>
        </w:rPr>
        <w:t>Our protocol/model is useful to study the mechanisms implicated in the establishment and early development of the endometriotic lesions.</w:t>
      </w:r>
      <w:r w:rsidR="00780404">
        <w:rPr>
          <w:rFonts w:asciiTheme="minorHAnsi" w:hAnsiTheme="minorHAnsi" w:cstheme="minorHAnsi"/>
          <w:color w:val="auto"/>
        </w:rPr>
        <w:t xml:space="preserve"> </w:t>
      </w:r>
      <w:r w:rsidRPr="009071A5">
        <w:rPr>
          <w:rFonts w:asciiTheme="minorHAnsi" w:hAnsiTheme="minorHAnsi" w:cstheme="minorHAnsi"/>
          <w:color w:val="auto"/>
        </w:rPr>
        <w:t xml:space="preserve">In spite of the </w:t>
      </w:r>
      <w:r w:rsidR="00261537" w:rsidRPr="009071A5">
        <w:rPr>
          <w:rFonts w:asciiTheme="minorHAnsi" w:hAnsiTheme="minorHAnsi" w:cstheme="minorHAnsi"/>
          <w:color w:val="auto"/>
        </w:rPr>
        <w:t xml:space="preserve">period of time of </w:t>
      </w:r>
      <w:r w:rsidRPr="009071A5">
        <w:rPr>
          <w:rFonts w:asciiTheme="minorHAnsi" w:hAnsiTheme="minorHAnsi" w:cstheme="minorHAnsi"/>
          <w:color w:val="auto"/>
        </w:rPr>
        <w:t xml:space="preserve">monitoring is </w:t>
      </w:r>
      <w:r w:rsidRPr="009071A5">
        <w:rPr>
          <w:rFonts w:asciiTheme="minorHAnsi" w:hAnsiTheme="minorHAnsi" w:cstheme="minorHAnsi"/>
          <w:color w:val="auto"/>
        </w:rPr>
        <w:lastRenderedPageBreak/>
        <w:t xml:space="preserve">constrained, </w:t>
      </w:r>
      <w:r w:rsidR="00261537" w:rsidRPr="009071A5">
        <w:rPr>
          <w:rFonts w:asciiTheme="minorHAnsi" w:hAnsiTheme="minorHAnsi" w:cstheme="minorHAnsi"/>
          <w:color w:val="auto"/>
        </w:rPr>
        <w:t>the model is still useful</w:t>
      </w:r>
      <w:r w:rsidR="00CF37E5" w:rsidRPr="009071A5">
        <w:rPr>
          <w:rFonts w:asciiTheme="minorHAnsi" w:hAnsiTheme="minorHAnsi" w:cstheme="minorHAnsi"/>
          <w:color w:val="auto"/>
        </w:rPr>
        <w:t xml:space="preserve"> </w:t>
      </w:r>
      <w:r w:rsidRPr="009071A5">
        <w:rPr>
          <w:rFonts w:asciiTheme="minorHAnsi" w:hAnsiTheme="minorHAnsi" w:cstheme="minorHAnsi"/>
          <w:color w:val="auto"/>
        </w:rPr>
        <w:t xml:space="preserve">to study </w:t>
      </w:r>
      <w:r w:rsidR="00261537" w:rsidRPr="009071A5">
        <w:rPr>
          <w:rFonts w:asciiTheme="minorHAnsi" w:hAnsiTheme="minorHAnsi" w:cstheme="minorHAnsi"/>
          <w:color w:val="auto"/>
        </w:rPr>
        <w:t xml:space="preserve">and detect the </w:t>
      </w:r>
      <w:r w:rsidRPr="009071A5">
        <w:rPr>
          <w:rFonts w:asciiTheme="minorHAnsi" w:hAnsiTheme="minorHAnsi" w:cstheme="minorHAnsi"/>
          <w:color w:val="auto"/>
        </w:rPr>
        <w:t xml:space="preserve">effects of pharmacological </w:t>
      </w:r>
      <w:r w:rsidR="00CF37E5" w:rsidRPr="009071A5">
        <w:rPr>
          <w:rFonts w:asciiTheme="minorHAnsi" w:hAnsiTheme="minorHAnsi" w:cstheme="minorHAnsi"/>
          <w:color w:val="auto"/>
        </w:rPr>
        <w:t>compounds able to</w:t>
      </w:r>
      <w:r w:rsidRPr="009071A5">
        <w:rPr>
          <w:rFonts w:asciiTheme="minorHAnsi" w:hAnsiTheme="minorHAnsi" w:cstheme="minorHAnsi"/>
          <w:color w:val="auto"/>
        </w:rPr>
        <w:t xml:space="preserve"> </w:t>
      </w:r>
      <w:r w:rsidR="00CF37E5" w:rsidRPr="009071A5">
        <w:rPr>
          <w:rFonts w:asciiTheme="minorHAnsi" w:hAnsiTheme="minorHAnsi" w:cstheme="minorHAnsi"/>
          <w:color w:val="auto"/>
        </w:rPr>
        <w:t>exert</w:t>
      </w:r>
      <w:r w:rsidR="00261537" w:rsidRPr="009071A5">
        <w:rPr>
          <w:rFonts w:asciiTheme="minorHAnsi" w:hAnsiTheme="minorHAnsi" w:cstheme="minorHAnsi"/>
          <w:color w:val="auto"/>
        </w:rPr>
        <w:t xml:space="preserve"> dramatic effects on lesion size </w:t>
      </w:r>
      <w:r w:rsidR="00CF37E5" w:rsidRPr="009071A5">
        <w:rPr>
          <w:rFonts w:asciiTheme="minorHAnsi" w:hAnsiTheme="minorHAnsi" w:cstheme="minorHAnsi"/>
          <w:color w:val="auto"/>
        </w:rPr>
        <w:t xml:space="preserve">in a short period of time </w:t>
      </w:r>
      <w:r w:rsidR="00261537" w:rsidRPr="009071A5">
        <w:rPr>
          <w:rFonts w:asciiTheme="minorHAnsi" w:hAnsiTheme="minorHAnsi" w:cstheme="minorHAnsi"/>
          <w:color w:val="auto"/>
        </w:rPr>
        <w:t xml:space="preserve">such as antiangiogenic or </w:t>
      </w:r>
      <w:proofErr w:type="spellStart"/>
      <w:r w:rsidR="00261537" w:rsidRPr="009071A5">
        <w:rPr>
          <w:rFonts w:asciiTheme="minorHAnsi" w:hAnsiTheme="minorHAnsi" w:cstheme="minorHAnsi"/>
          <w:color w:val="auto"/>
        </w:rPr>
        <w:t>antiestrogenic</w:t>
      </w:r>
      <w:proofErr w:type="spellEnd"/>
      <w:r w:rsidR="00261537" w:rsidRPr="009071A5">
        <w:rPr>
          <w:rFonts w:asciiTheme="minorHAnsi" w:hAnsiTheme="minorHAnsi" w:cstheme="minorHAnsi"/>
          <w:color w:val="auto"/>
        </w:rPr>
        <w:t xml:space="preserve"> </w:t>
      </w:r>
      <w:r w:rsidR="00CF37E5" w:rsidRPr="009071A5">
        <w:rPr>
          <w:rFonts w:asciiTheme="minorHAnsi" w:hAnsiTheme="minorHAnsi" w:cstheme="minorHAnsi"/>
          <w:color w:val="auto"/>
        </w:rPr>
        <w:t>drugs</w:t>
      </w:r>
      <w:r w:rsidR="001F2450" w:rsidRPr="009071A5">
        <w:rPr>
          <w:rFonts w:asciiTheme="minorHAnsi" w:hAnsiTheme="minorHAnsi" w:cstheme="minorHAnsi"/>
          <w:color w:val="auto"/>
        </w:rPr>
        <w:t xml:space="preserve">. The development of more efficient and durable methods of labeling human tissue are expected to </w:t>
      </w:r>
      <w:r w:rsidR="00A5176F" w:rsidRPr="009071A5">
        <w:rPr>
          <w:rFonts w:asciiTheme="minorHAnsi" w:hAnsiTheme="minorHAnsi" w:cstheme="minorHAnsi"/>
          <w:color w:val="auto"/>
        </w:rPr>
        <w:t>spread non-invasive monitoring as a consolidated technique to explore the potential therapeutic of a wider range of drugs in preclinical model</w:t>
      </w:r>
      <w:r w:rsidR="00211074">
        <w:rPr>
          <w:rFonts w:asciiTheme="minorHAnsi" w:hAnsiTheme="minorHAnsi" w:cstheme="minorHAnsi"/>
          <w:color w:val="auto"/>
        </w:rPr>
        <w:t xml:space="preserve"> </w:t>
      </w:r>
      <w:r w:rsidR="00A5176F" w:rsidRPr="009071A5">
        <w:rPr>
          <w:rFonts w:asciiTheme="minorHAnsi" w:hAnsiTheme="minorHAnsi" w:cstheme="minorHAnsi"/>
          <w:color w:val="auto"/>
        </w:rPr>
        <w:t>endometriosis</w:t>
      </w:r>
      <w:r w:rsidR="008A4DC5">
        <w:rPr>
          <w:rFonts w:asciiTheme="minorHAnsi" w:hAnsiTheme="minorHAnsi" w:cstheme="minorHAnsi"/>
          <w:color w:val="auto"/>
        </w:rPr>
        <w:t>.</w:t>
      </w:r>
      <w:r w:rsidR="00780404">
        <w:rPr>
          <w:rFonts w:asciiTheme="minorHAnsi" w:hAnsiTheme="minorHAnsi" w:cstheme="minorHAnsi"/>
          <w:color w:val="auto"/>
        </w:rPr>
        <w:t xml:space="preserve"> </w:t>
      </w:r>
    </w:p>
    <w:p w14:paraId="36FF52DF" w14:textId="77777777" w:rsidR="00493CB2" w:rsidRDefault="00493CB2" w:rsidP="00555374">
      <w:pPr>
        <w:pStyle w:val="NormalWeb"/>
        <w:spacing w:before="0" w:beforeAutospacing="0" w:after="0" w:afterAutospacing="0"/>
        <w:rPr>
          <w:rFonts w:asciiTheme="minorHAnsi" w:hAnsiTheme="minorHAnsi" w:cstheme="minorHAnsi"/>
          <w:b/>
          <w:bCs/>
          <w:color w:val="auto"/>
        </w:rPr>
      </w:pPr>
    </w:p>
    <w:p w14:paraId="7C1B076E" w14:textId="77777777" w:rsidR="00AA03DF" w:rsidRPr="009071A5" w:rsidRDefault="00AA03DF"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b/>
          <w:bCs/>
          <w:color w:val="auto"/>
        </w:rPr>
        <w:t xml:space="preserve">ACKNOWLEDGMENTS: </w:t>
      </w:r>
    </w:p>
    <w:p w14:paraId="33F8FFAC" w14:textId="480BB242" w:rsidR="007A4DD6" w:rsidRPr="009071A5" w:rsidRDefault="00F20F01" w:rsidP="00555374">
      <w:pPr>
        <w:rPr>
          <w:rFonts w:asciiTheme="minorHAnsi" w:hAnsiTheme="minorHAnsi" w:cstheme="minorHAnsi"/>
          <w:color w:val="auto"/>
        </w:rPr>
      </w:pPr>
      <w:r w:rsidRPr="009071A5">
        <w:rPr>
          <w:rFonts w:asciiTheme="minorHAnsi" w:hAnsiTheme="minorHAnsi" w:cstheme="minorHAnsi"/>
          <w:color w:val="auto"/>
        </w:rPr>
        <w:t xml:space="preserve">This work was supported by Spanish Ministry of Economy and Competitiveness through the Miguel </w:t>
      </w:r>
      <w:proofErr w:type="spellStart"/>
      <w:r w:rsidRPr="009071A5">
        <w:rPr>
          <w:rFonts w:asciiTheme="minorHAnsi" w:hAnsiTheme="minorHAnsi" w:cstheme="minorHAnsi"/>
          <w:color w:val="auto"/>
        </w:rPr>
        <w:t>Servet</w:t>
      </w:r>
      <w:proofErr w:type="spellEnd"/>
      <w:r w:rsidRPr="009071A5">
        <w:rPr>
          <w:rFonts w:asciiTheme="minorHAnsi" w:hAnsiTheme="minorHAnsi" w:cstheme="minorHAnsi"/>
          <w:color w:val="auto"/>
        </w:rPr>
        <w:t xml:space="preserve"> Program [CP13/00077] cofounded by FEDER (European Regional Development Fund) and awarded to </w:t>
      </w:r>
      <w:proofErr w:type="spellStart"/>
      <w:r w:rsidRPr="009071A5">
        <w:rPr>
          <w:rFonts w:asciiTheme="minorHAnsi" w:hAnsiTheme="minorHAnsi" w:cstheme="minorHAnsi"/>
          <w:color w:val="auto"/>
        </w:rPr>
        <w:t>Dr</w:t>
      </w:r>
      <w:proofErr w:type="spellEnd"/>
      <w:r w:rsidRPr="009071A5">
        <w:rPr>
          <w:rFonts w:asciiTheme="minorHAnsi" w:hAnsiTheme="minorHAnsi" w:cstheme="minorHAnsi"/>
          <w:color w:val="auto"/>
        </w:rPr>
        <w:t xml:space="preserve"> R. Gómez as well as by Carlos III Institute of Health grants awarded to </w:t>
      </w:r>
      <w:proofErr w:type="spellStart"/>
      <w:r w:rsidRPr="009071A5">
        <w:rPr>
          <w:rFonts w:asciiTheme="minorHAnsi" w:hAnsiTheme="minorHAnsi" w:cstheme="minorHAnsi"/>
          <w:color w:val="auto"/>
        </w:rPr>
        <w:t>Dr</w:t>
      </w:r>
      <w:proofErr w:type="spellEnd"/>
      <w:r w:rsidRPr="009071A5">
        <w:rPr>
          <w:rFonts w:asciiTheme="minorHAnsi" w:hAnsiTheme="minorHAnsi" w:cstheme="minorHAnsi"/>
          <w:color w:val="auto"/>
        </w:rPr>
        <w:t xml:space="preserve"> R Gómez</w:t>
      </w:r>
      <w:r w:rsidR="00780404">
        <w:rPr>
          <w:rFonts w:asciiTheme="minorHAnsi" w:hAnsiTheme="minorHAnsi" w:cstheme="minorHAnsi"/>
          <w:color w:val="auto"/>
        </w:rPr>
        <w:t xml:space="preserve"> </w:t>
      </w:r>
      <w:r w:rsidRPr="009071A5">
        <w:rPr>
          <w:rFonts w:asciiTheme="minorHAnsi" w:hAnsiTheme="minorHAnsi" w:cstheme="minorHAnsi"/>
          <w:color w:val="auto"/>
        </w:rPr>
        <w:t>[PI14/00547 and PI17/02329] and to Prof A. Cano [PI12/02582].</w:t>
      </w:r>
    </w:p>
    <w:p w14:paraId="727534EF" w14:textId="77777777" w:rsidR="00AA03DF" w:rsidRPr="009071A5" w:rsidRDefault="00AA03DF" w:rsidP="00555374">
      <w:pPr>
        <w:rPr>
          <w:rFonts w:asciiTheme="minorHAnsi" w:hAnsiTheme="minorHAnsi" w:cstheme="minorHAnsi"/>
          <w:b/>
          <w:bCs/>
          <w:color w:val="auto"/>
        </w:rPr>
      </w:pPr>
    </w:p>
    <w:p w14:paraId="157CB1A8" w14:textId="77777777" w:rsidR="00A9724E" w:rsidRPr="00493CB2" w:rsidRDefault="00AA03DF" w:rsidP="00555374">
      <w:pPr>
        <w:pStyle w:val="NormalWeb"/>
        <w:spacing w:before="0" w:beforeAutospacing="0" w:after="0" w:afterAutospacing="0"/>
        <w:rPr>
          <w:rFonts w:asciiTheme="minorHAnsi" w:hAnsiTheme="minorHAnsi" w:cstheme="minorHAnsi"/>
          <w:b/>
          <w:bCs/>
          <w:color w:val="auto"/>
        </w:rPr>
      </w:pPr>
      <w:r w:rsidRPr="009071A5">
        <w:rPr>
          <w:rFonts w:asciiTheme="minorHAnsi" w:hAnsiTheme="minorHAnsi" w:cstheme="minorHAnsi"/>
          <w:b/>
          <w:color w:val="auto"/>
        </w:rPr>
        <w:t>DISCLOSURES</w:t>
      </w:r>
      <w:r w:rsidRPr="009071A5">
        <w:rPr>
          <w:rFonts w:asciiTheme="minorHAnsi" w:hAnsiTheme="minorHAnsi" w:cstheme="minorHAnsi"/>
          <w:b/>
          <w:bCs/>
          <w:color w:val="auto"/>
        </w:rPr>
        <w:t xml:space="preserve">: </w:t>
      </w:r>
    </w:p>
    <w:p w14:paraId="6BB8452F" w14:textId="77777777" w:rsidR="000C6EF7" w:rsidRPr="009071A5" w:rsidRDefault="000C6EF7" w:rsidP="00555374">
      <w:pPr>
        <w:rPr>
          <w:rFonts w:asciiTheme="minorHAnsi" w:hAnsiTheme="minorHAnsi" w:cstheme="minorHAnsi"/>
          <w:color w:val="auto"/>
        </w:rPr>
      </w:pPr>
      <w:r w:rsidRPr="009071A5">
        <w:rPr>
          <w:rFonts w:asciiTheme="minorHAnsi" w:hAnsiTheme="minorHAnsi" w:cstheme="minorHAnsi"/>
          <w:color w:val="auto"/>
        </w:rPr>
        <w:t>The authors have nothing to disclose.</w:t>
      </w:r>
    </w:p>
    <w:p w14:paraId="1742FD09" w14:textId="77777777" w:rsidR="000C6EF7" w:rsidRPr="009071A5" w:rsidRDefault="000C6EF7" w:rsidP="00555374">
      <w:pPr>
        <w:rPr>
          <w:rFonts w:asciiTheme="minorHAnsi" w:hAnsiTheme="minorHAnsi" w:cstheme="minorHAnsi"/>
          <w:color w:val="auto"/>
        </w:rPr>
      </w:pPr>
    </w:p>
    <w:p w14:paraId="00B26EF5" w14:textId="03C27C6D" w:rsidR="00C412B2" w:rsidRPr="009071A5" w:rsidRDefault="009726EE" w:rsidP="00555374">
      <w:pPr>
        <w:rPr>
          <w:rFonts w:asciiTheme="minorHAnsi" w:hAnsiTheme="minorHAnsi" w:cstheme="minorHAnsi"/>
          <w:b/>
          <w:color w:val="auto"/>
        </w:rPr>
      </w:pPr>
      <w:r w:rsidRPr="009071A5">
        <w:rPr>
          <w:rFonts w:asciiTheme="minorHAnsi" w:hAnsiTheme="minorHAnsi" w:cstheme="minorHAnsi"/>
          <w:b/>
          <w:bCs/>
          <w:color w:val="auto"/>
        </w:rPr>
        <w:t>REFERENCES</w:t>
      </w:r>
      <w:r w:rsidR="00D04760" w:rsidRPr="009071A5">
        <w:rPr>
          <w:rFonts w:asciiTheme="minorHAnsi" w:hAnsiTheme="minorHAnsi" w:cstheme="minorHAnsi"/>
          <w:b/>
          <w:bCs/>
          <w:color w:val="auto"/>
        </w:rPr>
        <w:t>:</w:t>
      </w:r>
    </w:p>
    <w:p w14:paraId="5857705D" w14:textId="4FB01CE7" w:rsidR="006B4BF4" w:rsidRPr="009071A5" w:rsidRDefault="006B4BF4" w:rsidP="00555374">
      <w:pPr>
        <w:pStyle w:val="Prrafodelista"/>
        <w:numPr>
          <w:ilvl w:val="0"/>
          <w:numId w:val="14"/>
        </w:numPr>
        <w:ind w:left="0" w:firstLine="0"/>
        <w:rPr>
          <w:color w:val="auto"/>
        </w:rPr>
      </w:pPr>
      <w:r w:rsidRPr="009071A5">
        <w:rPr>
          <w:color w:val="auto"/>
        </w:rPr>
        <w:t xml:space="preserve">Nap AW, </w:t>
      </w:r>
      <w:proofErr w:type="spellStart"/>
      <w:r w:rsidRPr="009071A5">
        <w:rPr>
          <w:color w:val="auto"/>
        </w:rPr>
        <w:t>Groothuis</w:t>
      </w:r>
      <w:proofErr w:type="spellEnd"/>
      <w:r w:rsidRPr="009071A5">
        <w:rPr>
          <w:color w:val="auto"/>
        </w:rPr>
        <w:t xml:space="preserve"> PG, </w:t>
      </w:r>
      <w:proofErr w:type="spellStart"/>
      <w:r w:rsidRPr="009071A5">
        <w:rPr>
          <w:color w:val="auto"/>
        </w:rPr>
        <w:t>Demir</w:t>
      </w:r>
      <w:proofErr w:type="spellEnd"/>
      <w:r w:rsidRPr="009071A5">
        <w:rPr>
          <w:color w:val="auto"/>
        </w:rPr>
        <w:t xml:space="preserve"> AY, Evers JL, </w:t>
      </w:r>
      <w:proofErr w:type="spellStart"/>
      <w:proofErr w:type="gramStart"/>
      <w:r w:rsidRPr="009071A5">
        <w:rPr>
          <w:color w:val="auto"/>
        </w:rPr>
        <w:t>Dunselman</w:t>
      </w:r>
      <w:proofErr w:type="spellEnd"/>
      <w:proofErr w:type="gramEnd"/>
      <w:r w:rsidRPr="009071A5">
        <w:rPr>
          <w:color w:val="auto"/>
        </w:rPr>
        <w:t xml:space="preserve"> GA. Pathogenesis of endometriosis. </w:t>
      </w:r>
      <w:r w:rsidR="0012150D" w:rsidRPr="009071A5">
        <w:rPr>
          <w:i/>
          <w:color w:val="auto"/>
        </w:rPr>
        <w:t xml:space="preserve">Best Practice &amp; Research: Clinical Obstetrics &amp; </w:t>
      </w:r>
      <w:proofErr w:type="spellStart"/>
      <w:r w:rsidR="0012150D" w:rsidRPr="009071A5">
        <w:rPr>
          <w:i/>
          <w:color w:val="auto"/>
        </w:rPr>
        <w:t>Gynaecology</w:t>
      </w:r>
      <w:proofErr w:type="spellEnd"/>
      <w:r w:rsidRPr="009071A5">
        <w:rPr>
          <w:color w:val="auto"/>
        </w:rPr>
        <w:t xml:space="preserve">; </w:t>
      </w:r>
      <w:r w:rsidRPr="009071A5">
        <w:rPr>
          <w:b/>
          <w:color w:val="auto"/>
        </w:rPr>
        <w:t>18</w:t>
      </w:r>
      <w:r w:rsidR="00BD5ED8" w:rsidRPr="009071A5">
        <w:rPr>
          <w:b/>
          <w:color w:val="auto"/>
        </w:rPr>
        <w:t>,</w:t>
      </w:r>
      <w:r w:rsidR="004B0BED" w:rsidRPr="009071A5">
        <w:rPr>
          <w:color w:val="auto"/>
        </w:rPr>
        <w:t xml:space="preserve"> 233–244</w:t>
      </w:r>
      <w:r w:rsidR="00211074">
        <w:rPr>
          <w:color w:val="auto"/>
        </w:rPr>
        <w:t xml:space="preserve"> </w:t>
      </w:r>
      <w:r w:rsidRPr="009071A5">
        <w:rPr>
          <w:color w:val="auto"/>
        </w:rPr>
        <w:t>(2004).</w:t>
      </w:r>
    </w:p>
    <w:p w14:paraId="2D7E84F1" w14:textId="31086623" w:rsidR="00E31E16" w:rsidRPr="009071A5" w:rsidRDefault="00E31E16" w:rsidP="00555374">
      <w:pPr>
        <w:pStyle w:val="Prrafodelista"/>
        <w:numPr>
          <w:ilvl w:val="0"/>
          <w:numId w:val="14"/>
        </w:numPr>
        <w:ind w:left="0" w:firstLine="0"/>
        <w:rPr>
          <w:color w:val="auto"/>
          <w:lang w:val="fr-CH"/>
        </w:rPr>
      </w:pPr>
      <w:proofErr w:type="spellStart"/>
      <w:r w:rsidRPr="009071A5">
        <w:rPr>
          <w:color w:val="auto"/>
        </w:rPr>
        <w:t>Holoch</w:t>
      </w:r>
      <w:proofErr w:type="spellEnd"/>
      <w:r w:rsidRPr="009071A5">
        <w:rPr>
          <w:color w:val="auto"/>
        </w:rPr>
        <w:t xml:space="preserve"> KJ, </w:t>
      </w:r>
      <w:proofErr w:type="spellStart"/>
      <w:r w:rsidRPr="009071A5">
        <w:rPr>
          <w:color w:val="auto"/>
        </w:rPr>
        <w:t>Lessey</w:t>
      </w:r>
      <w:proofErr w:type="spellEnd"/>
      <w:r w:rsidRPr="009071A5">
        <w:rPr>
          <w:color w:val="auto"/>
        </w:rPr>
        <w:t xml:space="preserve"> BA. Endometriosis and infertility. </w:t>
      </w:r>
      <w:proofErr w:type="spellStart"/>
      <w:r w:rsidR="0012150D" w:rsidRPr="009071A5">
        <w:rPr>
          <w:i/>
          <w:color w:val="auto"/>
          <w:lang w:val="fr-CH"/>
        </w:rPr>
        <w:t>Clinical</w:t>
      </w:r>
      <w:proofErr w:type="spellEnd"/>
      <w:r w:rsidR="0012150D" w:rsidRPr="009071A5">
        <w:rPr>
          <w:i/>
          <w:color w:val="auto"/>
          <w:lang w:val="fr-CH"/>
        </w:rPr>
        <w:t xml:space="preserve"> </w:t>
      </w:r>
      <w:proofErr w:type="spellStart"/>
      <w:r w:rsidR="0012150D" w:rsidRPr="009071A5">
        <w:rPr>
          <w:i/>
          <w:color w:val="auto"/>
          <w:lang w:val="fr-CH"/>
        </w:rPr>
        <w:t>Obstetrics</w:t>
      </w:r>
      <w:proofErr w:type="spellEnd"/>
      <w:r w:rsidR="0012150D" w:rsidRPr="009071A5">
        <w:rPr>
          <w:i/>
          <w:color w:val="auto"/>
          <w:lang w:val="fr-CH"/>
        </w:rPr>
        <w:t xml:space="preserve"> and </w:t>
      </w:r>
      <w:proofErr w:type="spellStart"/>
      <w:r w:rsidR="0012150D" w:rsidRPr="009071A5">
        <w:rPr>
          <w:i/>
          <w:color w:val="auto"/>
          <w:lang w:val="fr-CH"/>
        </w:rPr>
        <w:t>Gynecology</w:t>
      </w:r>
      <w:proofErr w:type="spellEnd"/>
      <w:r w:rsidRPr="009071A5">
        <w:rPr>
          <w:color w:val="auto"/>
          <w:lang w:val="fr-CH"/>
        </w:rPr>
        <w:t xml:space="preserve">; </w:t>
      </w:r>
      <w:r w:rsidRPr="009071A5">
        <w:rPr>
          <w:b/>
          <w:color w:val="auto"/>
          <w:lang w:val="fr-CH"/>
        </w:rPr>
        <w:t>53</w:t>
      </w:r>
      <w:r w:rsidR="00BD5ED8" w:rsidRPr="009071A5">
        <w:rPr>
          <w:b/>
          <w:color w:val="auto"/>
          <w:lang w:val="fr-CH"/>
        </w:rPr>
        <w:t>,</w:t>
      </w:r>
      <w:r w:rsidRPr="009071A5">
        <w:rPr>
          <w:color w:val="auto"/>
          <w:lang w:val="fr-CH"/>
        </w:rPr>
        <w:t xml:space="preserve"> </w:t>
      </w:r>
      <w:r w:rsidR="004B0BED" w:rsidRPr="009071A5">
        <w:rPr>
          <w:color w:val="auto"/>
          <w:lang w:val="fr-CH"/>
        </w:rPr>
        <w:t>429–438</w:t>
      </w:r>
      <w:r w:rsidR="00211074">
        <w:rPr>
          <w:color w:val="auto"/>
          <w:lang w:val="fr-CH"/>
        </w:rPr>
        <w:t xml:space="preserve"> </w:t>
      </w:r>
      <w:r w:rsidRPr="009071A5">
        <w:rPr>
          <w:color w:val="auto"/>
          <w:lang w:val="fr-CH"/>
        </w:rPr>
        <w:t>(2010).</w:t>
      </w:r>
    </w:p>
    <w:p w14:paraId="69BED8BB" w14:textId="68CC5D97" w:rsidR="007928F9" w:rsidRPr="009071A5" w:rsidRDefault="007928F9" w:rsidP="00555374">
      <w:pPr>
        <w:pStyle w:val="Prrafodelista"/>
        <w:numPr>
          <w:ilvl w:val="0"/>
          <w:numId w:val="14"/>
        </w:numPr>
        <w:ind w:left="0" w:firstLine="0"/>
        <w:rPr>
          <w:color w:val="auto"/>
        </w:rPr>
      </w:pPr>
      <w:proofErr w:type="spellStart"/>
      <w:r w:rsidRPr="009071A5">
        <w:rPr>
          <w:color w:val="auto"/>
        </w:rPr>
        <w:t>Eskenazi</w:t>
      </w:r>
      <w:proofErr w:type="spellEnd"/>
      <w:r w:rsidRPr="009071A5">
        <w:rPr>
          <w:color w:val="auto"/>
        </w:rPr>
        <w:t xml:space="preserve"> B, Warner ML. Epidemiology of endometriosis. </w:t>
      </w:r>
      <w:r w:rsidR="0012150D" w:rsidRPr="009071A5">
        <w:rPr>
          <w:i/>
          <w:color w:val="auto"/>
        </w:rPr>
        <w:t>Obstetrics and Gynecology Clinics of North America</w:t>
      </w:r>
      <w:r w:rsidR="002B1DC9" w:rsidRPr="009071A5">
        <w:rPr>
          <w:color w:val="auto"/>
        </w:rPr>
        <w:t xml:space="preserve">; </w:t>
      </w:r>
      <w:r w:rsidR="002B1DC9" w:rsidRPr="009071A5">
        <w:rPr>
          <w:b/>
          <w:color w:val="auto"/>
        </w:rPr>
        <w:t xml:space="preserve">24 </w:t>
      </w:r>
      <w:r w:rsidR="002B1DC9" w:rsidRPr="009071A5">
        <w:rPr>
          <w:color w:val="auto"/>
        </w:rPr>
        <w:t>(2)</w:t>
      </w:r>
      <w:r w:rsidR="00BD5ED8" w:rsidRPr="009071A5">
        <w:rPr>
          <w:color w:val="auto"/>
        </w:rPr>
        <w:t>,</w:t>
      </w:r>
      <w:r w:rsidR="002B1DC9" w:rsidRPr="009071A5">
        <w:rPr>
          <w:color w:val="auto"/>
        </w:rPr>
        <w:t xml:space="preserve"> 235–258</w:t>
      </w:r>
      <w:r w:rsidR="00211074">
        <w:rPr>
          <w:color w:val="auto"/>
        </w:rPr>
        <w:t xml:space="preserve"> </w:t>
      </w:r>
      <w:r w:rsidR="002B1DC9" w:rsidRPr="009071A5">
        <w:rPr>
          <w:color w:val="auto"/>
        </w:rPr>
        <w:t>(1997).</w:t>
      </w:r>
    </w:p>
    <w:p w14:paraId="598D6D33" w14:textId="490F50BF" w:rsidR="007928F9" w:rsidRPr="009071A5" w:rsidRDefault="007928F9" w:rsidP="00555374">
      <w:pPr>
        <w:pStyle w:val="Prrafodelista"/>
        <w:numPr>
          <w:ilvl w:val="0"/>
          <w:numId w:val="14"/>
        </w:numPr>
        <w:ind w:left="0" w:firstLine="0"/>
        <w:rPr>
          <w:color w:val="auto"/>
          <w:lang w:val="fr-CH"/>
        </w:rPr>
      </w:pPr>
      <w:proofErr w:type="spellStart"/>
      <w:r w:rsidRPr="009071A5">
        <w:rPr>
          <w:color w:val="auto"/>
          <w:lang w:val="fr-CH"/>
        </w:rPr>
        <w:t>Giudice</w:t>
      </w:r>
      <w:proofErr w:type="spellEnd"/>
      <w:r w:rsidRPr="009071A5">
        <w:rPr>
          <w:color w:val="auto"/>
          <w:lang w:val="fr-CH"/>
        </w:rPr>
        <w:t xml:space="preserve"> LC, Kao LC. </w:t>
      </w:r>
      <w:proofErr w:type="spellStart"/>
      <w:r w:rsidRPr="009071A5">
        <w:rPr>
          <w:color w:val="auto"/>
          <w:lang w:val="fr-CH"/>
        </w:rPr>
        <w:t>Endometriosis</w:t>
      </w:r>
      <w:proofErr w:type="spellEnd"/>
      <w:r w:rsidRPr="009071A5">
        <w:rPr>
          <w:color w:val="auto"/>
          <w:lang w:val="fr-CH"/>
        </w:rPr>
        <w:t xml:space="preserve">. </w:t>
      </w:r>
      <w:r w:rsidRPr="009071A5">
        <w:rPr>
          <w:i/>
          <w:color w:val="auto"/>
          <w:lang w:val="fr-CH"/>
        </w:rPr>
        <w:t>Lancet</w:t>
      </w:r>
      <w:r w:rsidR="002B1DC9" w:rsidRPr="009071A5">
        <w:rPr>
          <w:color w:val="auto"/>
          <w:lang w:val="fr-CH"/>
        </w:rPr>
        <w:t xml:space="preserve">; </w:t>
      </w:r>
      <w:r w:rsidR="002B1DC9" w:rsidRPr="009071A5">
        <w:rPr>
          <w:b/>
          <w:color w:val="auto"/>
          <w:lang w:val="fr-CH"/>
        </w:rPr>
        <w:t>364</w:t>
      </w:r>
      <w:r w:rsidR="002B1DC9" w:rsidRPr="009071A5">
        <w:rPr>
          <w:color w:val="auto"/>
          <w:lang w:val="fr-CH"/>
        </w:rPr>
        <w:t xml:space="preserve"> (9447)</w:t>
      </w:r>
      <w:r w:rsidR="00BD5ED8" w:rsidRPr="009071A5">
        <w:rPr>
          <w:color w:val="auto"/>
          <w:lang w:val="fr-CH"/>
        </w:rPr>
        <w:t>,</w:t>
      </w:r>
      <w:r w:rsidR="002B1DC9" w:rsidRPr="009071A5">
        <w:rPr>
          <w:color w:val="auto"/>
          <w:lang w:val="fr-CH"/>
        </w:rPr>
        <w:t xml:space="preserve"> 1789–1799</w:t>
      </w:r>
      <w:r w:rsidR="00211074">
        <w:rPr>
          <w:color w:val="auto"/>
          <w:lang w:val="fr-CH"/>
        </w:rPr>
        <w:t xml:space="preserve"> </w:t>
      </w:r>
      <w:r w:rsidR="002B1DC9" w:rsidRPr="009071A5">
        <w:rPr>
          <w:color w:val="auto"/>
          <w:lang w:val="fr-CH"/>
        </w:rPr>
        <w:t>(2004).</w:t>
      </w:r>
    </w:p>
    <w:p w14:paraId="21A3339E" w14:textId="23B600D9" w:rsidR="007928F9" w:rsidRPr="009071A5" w:rsidRDefault="007928F9" w:rsidP="00555374">
      <w:pPr>
        <w:pStyle w:val="Prrafodelista"/>
        <w:numPr>
          <w:ilvl w:val="0"/>
          <w:numId w:val="14"/>
        </w:numPr>
        <w:ind w:left="0" w:firstLine="0"/>
        <w:rPr>
          <w:color w:val="auto"/>
        </w:rPr>
      </w:pPr>
      <w:proofErr w:type="spellStart"/>
      <w:r w:rsidRPr="009071A5">
        <w:rPr>
          <w:color w:val="auto"/>
        </w:rPr>
        <w:t>Donnez</w:t>
      </w:r>
      <w:proofErr w:type="spellEnd"/>
      <w:r w:rsidRPr="009071A5">
        <w:rPr>
          <w:color w:val="auto"/>
        </w:rPr>
        <w:t xml:space="preserve"> J, </w:t>
      </w:r>
      <w:r w:rsidR="00211074" w:rsidRPr="00E73F97">
        <w:rPr>
          <w:i/>
          <w:color w:val="auto"/>
        </w:rPr>
        <w:t>et al.</w:t>
      </w:r>
      <w:r w:rsidR="00211074">
        <w:rPr>
          <w:color w:val="auto"/>
        </w:rPr>
        <w:t xml:space="preserve"> </w:t>
      </w:r>
      <w:r w:rsidRPr="009071A5">
        <w:rPr>
          <w:color w:val="auto"/>
        </w:rPr>
        <w:t xml:space="preserve">The efficacy of medical and surgical treatment of endometriosis-associated infertility and pelvic pain. </w:t>
      </w:r>
      <w:r w:rsidR="0012150D" w:rsidRPr="009071A5">
        <w:rPr>
          <w:i/>
          <w:color w:val="auto"/>
        </w:rPr>
        <w:t>Gynecologic and Obstetric Investigation</w:t>
      </w:r>
      <w:r w:rsidR="002B1DC9" w:rsidRPr="009071A5">
        <w:rPr>
          <w:color w:val="auto"/>
        </w:rPr>
        <w:t xml:space="preserve">; </w:t>
      </w:r>
      <w:r w:rsidR="002B1DC9" w:rsidRPr="009071A5">
        <w:rPr>
          <w:b/>
          <w:color w:val="auto"/>
        </w:rPr>
        <w:t>54</w:t>
      </w:r>
      <w:r w:rsidR="00BD5ED8" w:rsidRPr="009071A5">
        <w:rPr>
          <w:b/>
          <w:color w:val="auto"/>
        </w:rPr>
        <w:t>,</w:t>
      </w:r>
      <w:r w:rsidR="002B1DC9" w:rsidRPr="009071A5">
        <w:rPr>
          <w:color w:val="auto"/>
        </w:rPr>
        <w:t xml:space="preserve"> </w:t>
      </w:r>
      <w:r w:rsidR="004B0BED" w:rsidRPr="009071A5">
        <w:rPr>
          <w:color w:val="auto"/>
        </w:rPr>
        <w:t>2–7</w:t>
      </w:r>
      <w:r w:rsidR="00211074">
        <w:rPr>
          <w:color w:val="auto"/>
        </w:rPr>
        <w:t xml:space="preserve"> </w:t>
      </w:r>
      <w:r w:rsidR="002B1DC9" w:rsidRPr="009071A5">
        <w:rPr>
          <w:color w:val="auto"/>
        </w:rPr>
        <w:t>(2002).</w:t>
      </w:r>
    </w:p>
    <w:p w14:paraId="0CFFF211" w14:textId="33F846B2" w:rsidR="007928F9" w:rsidRPr="009071A5" w:rsidRDefault="007928F9" w:rsidP="00555374">
      <w:pPr>
        <w:pStyle w:val="Prrafodelista"/>
        <w:numPr>
          <w:ilvl w:val="0"/>
          <w:numId w:val="14"/>
        </w:numPr>
        <w:ind w:left="0" w:firstLine="0"/>
        <w:rPr>
          <w:color w:val="auto"/>
        </w:rPr>
      </w:pPr>
      <w:proofErr w:type="spellStart"/>
      <w:r w:rsidRPr="009071A5">
        <w:rPr>
          <w:color w:val="auto"/>
        </w:rPr>
        <w:t>D’Hooghe</w:t>
      </w:r>
      <w:proofErr w:type="spellEnd"/>
      <w:r w:rsidRPr="009071A5">
        <w:rPr>
          <w:color w:val="auto"/>
        </w:rPr>
        <w:t xml:space="preserve"> TM, </w:t>
      </w:r>
      <w:proofErr w:type="spellStart"/>
      <w:r w:rsidRPr="009071A5">
        <w:rPr>
          <w:color w:val="auto"/>
        </w:rPr>
        <w:t>Bambra</w:t>
      </w:r>
      <w:proofErr w:type="spellEnd"/>
      <w:r w:rsidRPr="009071A5">
        <w:rPr>
          <w:color w:val="auto"/>
        </w:rPr>
        <w:t xml:space="preserve"> CS, </w:t>
      </w:r>
      <w:proofErr w:type="spellStart"/>
      <w:r w:rsidRPr="009071A5">
        <w:rPr>
          <w:color w:val="auto"/>
        </w:rPr>
        <w:t>Cornillie</w:t>
      </w:r>
      <w:proofErr w:type="spellEnd"/>
      <w:r w:rsidRPr="009071A5">
        <w:rPr>
          <w:color w:val="auto"/>
        </w:rPr>
        <w:t xml:space="preserve"> FJ, </w:t>
      </w:r>
      <w:proofErr w:type="spellStart"/>
      <w:r w:rsidRPr="009071A5">
        <w:rPr>
          <w:color w:val="auto"/>
        </w:rPr>
        <w:t>Isahakia</w:t>
      </w:r>
      <w:proofErr w:type="spellEnd"/>
      <w:r w:rsidRPr="009071A5">
        <w:rPr>
          <w:color w:val="auto"/>
        </w:rPr>
        <w:t xml:space="preserve"> M, </w:t>
      </w:r>
      <w:proofErr w:type="spellStart"/>
      <w:r w:rsidRPr="009071A5">
        <w:rPr>
          <w:color w:val="auto"/>
        </w:rPr>
        <w:t>Koninckx</w:t>
      </w:r>
      <w:proofErr w:type="spellEnd"/>
      <w:r w:rsidRPr="009071A5">
        <w:rPr>
          <w:color w:val="auto"/>
        </w:rPr>
        <w:t xml:space="preserve"> PR. Prevalence and laparoscopic appearance of spontaneous endometriosis in the baboon (</w:t>
      </w:r>
      <w:proofErr w:type="spellStart"/>
      <w:r w:rsidRPr="009071A5">
        <w:rPr>
          <w:color w:val="auto"/>
        </w:rPr>
        <w:t>Papio</w:t>
      </w:r>
      <w:proofErr w:type="spellEnd"/>
      <w:r w:rsidRPr="009071A5">
        <w:rPr>
          <w:color w:val="auto"/>
        </w:rPr>
        <w:t xml:space="preserve"> </w:t>
      </w:r>
      <w:proofErr w:type="spellStart"/>
      <w:r w:rsidRPr="009071A5">
        <w:rPr>
          <w:color w:val="auto"/>
        </w:rPr>
        <w:t>anubis</w:t>
      </w:r>
      <w:proofErr w:type="spellEnd"/>
      <w:r w:rsidRPr="009071A5">
        <w:rPr>
          <w:color w:val="auto"/>
        </w:rPr>
        <w:t xml:space="preserve">, </w:t>
      </w:r>
      <w:proofErr w:type="spellStart"/>
      <w:r w:rsidRPr="009071A5">
        <w:rPr>
          <w:color w:val="auto"/>
        </w:rPr>
        <w:t>Papio</w:t>
      </w:r>
      <w:proofErr w:type="spellEnd"/>
      <w:r w:rsidRPr="009071A5">
        <w:rPr>
          <w:color w:val="auto"/>
        </w:rPr>
        <w:t xml:space="preserve"> cynocephalus). </w:t>
      </w:r>
      <w:r w:rsidRPr="009071A5">
        <w:rPr>
          <w:i/>
          <w:color w:val="auto"/>
        </w:rPr>
        <w:t>Bio</w:t>
      </w:r>
      <w:r w:rsidR="00EA4FEA" w:rsidRPr="009071A5">
        <w:rPr>
          <w:i/>
          <w:color w:val="auto"/>
        </w:rPr>
        <w:t>logy of</w:t>
      </w:r>
      <w:r w:rsidR="00780404">
        <w:rPr>
          <w:i/>
          <w:color w:val="auto"/>
        </w:rPr>
        <w:t xml:space="preserve"> </w:t>
      </w:r>
      <w:r w:rsidRPr="009071A5">
        <w:rPr>
          <w:i/>
          <w:color w:val="auto"/>
        </w:rPr>
        <w:t>Reprod</w:t>
      </w:r>
      <w:r w:rsidR="00EA4FEA" w:rsidRPr="009071A5">
        <w:rPr>
          <w:i/>
          <w:color w:val="auto"/>
        </w:rPr>
        <w:t>uction</w:t>
      </w:r>
      <w:r w:rsidRPr="009071A5">
        <w:rPr>
          <w:color w:val="auto"/>
        </w:rPr>
        <w:t xml:space="preserve">; </w:t>
      </w:r>
      <w:r w:rsidRPr="009071A5">
        <w:rPr>
          <w:b/>
          <w:color w:val="auto"/>
        </w:rPr>
        <w:t>45</w:t>
      </w:r>
      <w:r w:rsidR="00BD5ED8" w:rsidRPr="009071A5">
        <w:rPr>
          <w:color w:val="auto"/>
        </w:rPr>
        <w:t xml:space="preserve"> (3),</w:t>
      </w:r>
      <w:r w:rsidRPr="009071A5">
        <w:rPr>
          <w:color w:val="auto"/>
        </w:rPr>
        <w:t xml:space="preserve"> </w:t>
      </w:r>
      <w:r w:rsidR="00BD5ED8" w:rsidRPr="009071A5">
        <w:rPr>
          <w:color w:val="auto"/>
        </w:rPr>
        <w:t>411–41</w:t>
      </w:r>
      <w:r w:rsidR="00211074">
        <w:rPr>
          <w:color w:val="auto"/>
        </w:rPr>
        <w:t>6</w:t>
      </w:r>
      <w:r w:rsidR="00BD5ED8" w:rsidRPr="009071A5">
        <w:rPr>
          <w:color w:val="auto"/>
        </w:rPr>
        <w:t xml:space="preserve"> (1991).</w:t>
      </w:r>
    </w:p>
    <w:p w14:paraId="51F63C75" w14:textId="56BCEE6F" w:rsidR="007928F9" w:rsidRPr="009071A5" w:rsidRDefault="007928F9" w:rsidP="00555374">
      <w:pPr>
        <w:pStyle w:val="Prrafodelista"/>
        <w:numPr>
          <w:ilvl w:val="0"/>
          <w:numId w:val="14"/>
        </w:numPr>
        <w:ind w:left="0" w:firstLine="0"/>
        <w:rPr>
          <w:color w:val="auto"/>
        </w:rPr>
      </w:pPr>
      <w:r w:rsidRPr="009071A5">
        <w:rPr>
          <w:color w:val="auto"/>
        </w:rPr>
        <w:t xml:space="preserve">Dick EJ, Hubbard </w:t>
      </w:r>
      <w:proofErr w:type="spellStart"/>
      <w:r w:rsidRPr="009071A5">
        <w:rPr>
          <w:color w:val="auto"/>
        </w:rPr>
        <w:t>GB</w:t>
      </w:r>
      <w:proofErr w:type="gramStart"/>
      <w:r w:rsidRPr="009071A5">
        <w:rPr>
          <w:color w:val="auto"/>
        </w:rPr>
        <w:t>,Martin</w:t>
      </w:r>
      <w:proofErr w:type="spellEnd"/>
      <w:proofErr w:type="gramEnd"/>
      <w:r w:rsidRPr="009071A5">
        <w:rPr>
          <w:color w:val="auto"/>
        </w:rPr>
        <w:t xml:space="preserve"> LJ, Leland MM. Record review of baboons with histologically confirmed endometriosis in a large established colony. </w:t>
      </w:r>
      <w:r w:rsidR="00EA4FEA" w:rsidRPr="009071A5">
        <w:rPr>
          <w:i/>
          <w:color w:val="auto"/>
        </w:rPr>
        <w:t>Journal of Medical Primatology</w:t>
      </w:r>
      <w:r w:rsidRPr="009071A5">
        <w:rPr>
          <w:color w:val="auto"/>
        </w:rPr>
        <w:t xml:space="preserve">; </w:t>
      </w:r>
      <w:r w:rsidRPr="009071A5">
        <w:rPr>
          <w:b/>
          <w:color w:val="auto"/>
        </w:rPr>
        <w:t>32</w:t>
      </w:r>
      <w:r w:rsidR="004B0BED" w:rsidRPr="009071A5">
        <w:rPr>
          <w:color w:val="auto"/>
        </w:rPr>
        <w:t xml:space="preserve"> (1), 39–47</w:t>
      </w:r>
      <w:r w:rsidR="00211074">
        <w:rPr>
          <w:color w:val="auto"/>
        </w:rPr>
        <w:t xml:space="preserve"> </w:t>
      </w:r>
      <w:r w:rsidR="004B0BED" w:rsidRPr="009071A5">
        <w:rPr>
          <w:color w:val="auto"/>
        </w:rPr>
        <w:t>(2003).</w:t>
      </w:r>
    </w:p>
    <w:p w14:paraId="6E7A3CE0" w14:textId="7DAB4203" w:rsidR="007928F9" w:rsidRPr="009071A5" w:rsidRDefault="007928F9" w:rsidP="00555374">
      <w:pPr>
        <w:pStyle w:val="Prrafodelista"/>
        <w:numPr>
          <w:ilvl w:val="0"/>
          <w:numId w:val="14"/>
        </w:numPr>
        <w:ind w:left="0" w:firstLine="0"/>
        <w:rPr>
          <w:color w:val="auto"/>
        </w:rPr>
      </w:pPr>
      <w:proofErr w:type="spellStart"/>
      <w:r w:rsidRPr="009071A5">
        <w:rPr>
          <w:color w:val="auto"/>
        </w:rPr>
        <w:t>Donnez</w:t>
      </w:r>
      <w:proofErr w:type="spellEnd"/>
      <w:r w:rsidRPr="009071A5">
        <w:rPr>
          <w:color w:val="auto"/>
        </w:rPr>
        <w:t xml:space="preserve"> O</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Induction of endometriotic nodules </w:t>
      </w:r>
      <w:proofErr w:type="gramStart"/>
      <w:r w:rsidRPr="009071A5">
        <w:rPr>
          <w:color w:val="auto"/>
        </w:rPr>
        <w:t xml:space="preserve">in an experimental baboon </w:t>
      </w:r>
      <w:proofErr w:type="spellStart"/>
      <w:r w:rsidRPr="009071A5">
        <w:rPr>
          <w:color w:val="auto"/>
        </w:rPr>
        <w:t>modelmimicking</w:t>
      </w:r>
      <w:proofErr w:type="spellEnd"/>
      <w:r w:rsidRPr="009071A5">
        <w:rPr>
          <w:color w:val="auto"/>
        </w:rPr>
        <w:t xml:space="preserve"> human deep nodular lesions</w:t>
      </w:r>
      <w:proofErr w:type="gramEnd"/>
      <w:r w:rsidRPr="009071A5">
        <w:rPr>
          <w:color w:val="auto"/>
        </w:rPr>
        <w:t xml:space="preserve">. </w:t>
      </w:r>
      <w:r w:rsidRPr="009071A5">
        <w:rPr>
          <w:i/>
          <w:color w:val="auto"/>
        </w:rPr>
        <w:t>Fertil</w:t>
      </w:r>
      <w:r w:rsidR="00EA4FEA" w:rsidRPr="009071A5">
        <w:rPr>
          <w:i/>
          <w:color w:val="auto"/>
        </w:rPr>
        <w:t>ity &amp;</w:t>
      </w:r>
      <w:r w:rsidRPr="009071A5">
        <w:rPr>
          <w:i/>
          <w:color w:val="auto"/>
        </w:rPr>
        <w:t xml:space="preserve"> Steril</w:t>
      </w:r>
      <w:r w:rsidR="00EA4FEA" w:rsidRPr="009071A5">
        <w:rPr>
          <w:i/>
          <w:color w:val="auto"/>
        </w:rPr>
        <w:t>ity</w:t>
      </w:r>
      <w:r w:rsidR="004D17A6" w:rsidRPr="009071A5">
        <w:rPr>
          <w:color w:val="auto"/>
        </w:rPr>
        <w:t xml:space="preserve">; </w:t>
      </w:r>
      <w:r w:rsidR="004D17A6" w:rsidRPr="009071A5">
        <w:rPr>
          <w:b/>
          <w:color w:val="auto"/>
        </w:rPr>
        <w:t xml:space="preserve">99 </w:t>
      </w:r>
      <w:r w:rsidR="004D17A6" w:rsidRPr="009071A5">
        <w:rPr>
          <w:color w:val="auto"/>
        </w:rPr>
        <w:t>(3),</w:t>
      </w:r>
      <w:r w:rsidR="004D17A6" w:rsidRPr="009071A5">
        <w:rPr>
          <w:b/>
          <w:color w:val="auto"/>
        </w:rPr>
        <w:t xml:space="preserve"> </w:t>
      </w:r>
      <w:r w:rsidR="004D17A6" w:rsidRPr="009071A5">
        <w:rPr>
          <w:color w:val="auto"/>
        </w:rPr>
        <w:t>783–789</w:t>
      </w:r>
      <w:r w:rsidR="00211074">
        <w:rPr>
          <w:color w:val="auto"/>
        </w:rPr>
        <w:t xml:space="preserve"> </w:t>
      </w:r>
      <w:r w:rsidR="004D17A6" w:rsidRPr="009071A5">
        <w:rPr>
          <w:color w:val="auto"/>
        </w:rPr>
        <w:t>(2013).</w:t>
      </w:r>
    </w:p>
    <w:p w14:paraId="627E5E8D" w14:textId="2E1069B2" w:rsidR="007928F9" w:rsidRPr="009071A5" w:rsidRDefault="007928F9" w:rsidP="00555374">
      <w:pPr>
        <w:pStyle w:val="Prrafodelista"/>
        <w:numPr>
          <w:ilvl w:val="0"/>
          <w:numId w:val="14"/>
        </w:numPr>
        <w:ind w:left="0" w:firstLine="0"/>
        <w:rPr>
          <w:color w:val="auto"/>
        </w:rPr>
      </w:pPr>
      <w:proofErr w:type="spellStart"/>
      <w:r w:rsidRPr="009071A5">
        <w:rPr>
          <w:color w:val="auto"/>
        </w:rPr>
        <w:t>Grummer</w:t>
      </w:r>
      <w:proofErr w:type="spellEnd"/>
      <w:r w:rsidRPr="009071A5">
        <w:rPr>
          <w:color w:val="auto"/>
        </w:rPr>
        <w:t xml:space="preserve"> R. Animal models in endometriosis research. </w:t>
      </w:r>
      <w:r w:rsidRPr="009071A5">
        <w:rPr>
          <w:i/>
          <w:color w:val="auto"/>
        </w:rPr>
        <w:t>Hum</w:t>
      </w:r>
      <w:r w:rsidR="00EA4FEA" w:rsidRPr="009071A5">
        <w:rPr>
          <w:i/>
          <w:color w:val="auto"/>
        </w:rPr>
        <w:t>an</w:t>
      </w:r>
      <w:r w:rsidRPr="009071A5">
        <w:rPr>
          <w:i/>
          <w:color w:val="auto"/>
        </w:rPr>
        <w:t xml:space="preserve"> Reprod</w:t>
      </w:r>
      <w:r w:rsidR="00EA4FEA" w:rsidRPr="009071A5">
        <w:rPr>
          <w:i/>
          <w:color w:val="auto"/>
        </w:rPr>
        <w:t>uction</w:t>
      </w:r>
      <w:r w:rsidRPr="009071A5">
        <w:rPr>
          <w:i/>
          <w:color w:val="auto"/>
        </w:rPr>
        <w:t xml:space="preserve"> Update</w:t>
      </w:r>
      <w:r w:rsidR="004D17A6" w:rsidRPr="009071A5">
        <w:rPr>
          <w:color w:val="auto"/>
        </w:rPr>
        <w:t xml:space="preserve">; </w:t>
      </w:r>
      <w:r w:rsidR="004D17A6" w:rsidRPr="009071A5">
        <w:rPr>
          <w:b/>
          <w:color w:val="auto"/>
        </w:rPr>
        <w:t>12</w:t>
      </w:r>
      <w:r w:rsidR="004D17A6" w:rsidRPr="009071A5">
        <w:rPr>
          <w:color w:val="auto"/>
        </w:rPr>
        <w:t xml:space="preserve"> (5), </w:t>
      </w:r>
      <w:r w:rsidRPr="009071A5">
        <w:rPr>
          <w:color w:val="auto"/>
        </w:rPr>
        <w:t>641–</w:t>
      </w:r>
      <w:r w:rsidR="004D17A6" w:rsidRPr="009071A5">
        <w:rPr>
          <w:color w:val="auto"/>
        </w:rPr>
        <w:t>649</w:t>
      </w:r>
      <w:r w:rsidR="00211074">
        <w:rPr>
          <w:color w:val="auto"/>
        </w:rPr>
        <w:t xml:space="preserve"> </w:t>
      </w:r>
      <w:r w:rsidR="004D17A6" w:rsidRPr="009071A5">
        <w:rPr>
          <w:color w:val="auto"/>
        </w:rPr>
        <w:t>(2006).</w:t>
      </w:r>
    </w:p>
    <w:p w14:paraId="24FE26C2" w14:textId="7AAA5638" w:rsidR="007928F9" w:rsidRPr="009071A5" w:rsidRDefault="007928F9" w:rsidP="00555374">
      <w:pPr>
        <w:pStyle w:val="Prrafodelista"/>
        <w:numPr>
          <w:ilvl w:val="0"/>
          <w:numId w:val="14"/>
        </w:numPr>
        <w:ind w:left="0" w:firstLine="0"/>
        <w:rPr>
          <w:color w:val="auto"/>
        </w:rPr>
      </w:pPr>
      <w:r w:rsidRPr="009071A5">
        <w:rPr>
          <w:color w:val="auto"/>
        </w:rPr>
        <w:t>Rossi G</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Dynamic aspects of endometriosis in a mouse model through analysis of implantation and progression. </w:t>
      </w:r>
      <w:r w:rsidR="00EA4FEA" w:rsidRPr="009071A5">
        <w:rPr>
          <w:i/>
          <w:color w:val="auto"/>
        </w:rPr>
        <w:t>Archives of Gynecology and Obstetrics</w:t>
      </w:r>
      <w:r w:rsidR="00717CA8" w:rsidRPr="009071A5">
        <w:rPr>
          <w:color w:val="auto"/>
        </w:rPr>
        <w:t xml:space="preserve">; </w:t>
      </w:r>
      <w:r w:rsidR="00717CA8" w:rsidRPr="009071A5">
        <w:rPr>
          <w:b/>
          <w:color w:val="auto"/>
        </w:rPr>
        <w:t>263</w:t>
      </w:r>
      <w:r w:rsidR="00717CA8" w:rsidRPr="009071A5">
        <w:rPr>
          <w:color w:val="auto"/>
        </w:rPr>
        <w:t xml:space="preserve"> (3), </w:t>
      </w:r>
      <w:r w:rsidRPr="009071A5">
        <w:rPr>
          <w:color w:val="auto"/>
        </w:rPr>
        <w:t>102–107</w:t>
      </w:r>
      <w:r w:rsidR="00211074">
        <w:rPr>
          <w:color w:val="auto"/>
        </w:rPr>
        <w:t xml:space="preserve"> </w:t>
      </w:r>
      <w:r w:rsidR="00717CA8" w:rsidRPr="009071A5">
        <w:rPr>
          <w:color w:val="auto"/>
        </w:rPr>
        <w:t>(2000).</w:t>
      </w:r>
    </w:p>
    <w:p w14:paraId="4521AAA8" w14:textId="0881F0B0" w:rsidR="007928F9" w:rsidRPr="009071A5" w:rsidRDefault="007928F9" w:rsidP="00555374">
      <w:pPr>
        <w:pStyle w:val="Prrafodelista"/>
        <w:numPr>
          <w:ilvl w:val="0"/>
          <w:numId w:val="14"/>
        </w:numPr>
        <w:ind w:left="0" w:firstLine="0"/>
        <w:rPr>
          <w:color w:val="auto"/>
        </w:rPr>
      </w:pPr>
      <w:proofErr w:type="spellStart"/>
      <w:r w:rsidRPr="009071A5">
        <w:rPr>
          <w:color w:val="auto"/>
        </w:rPr>
        <w:t>Grummer</w:t>
      </w:r>
      <w:proofErr w:type="spellEnd"/>
      <w:r w:rsidRPr="009071A5">
        <w:rPr>
          <w:color w:val="auto"/>
        </w:rPr>
        <w:t xml:space="preserve"> R</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Peritoneal endometriosis: validation of an in-vivo model. </w:t>
      </w:r>
      <w:r w:rsidR="00211074" w:rsidRPr="009071A5">
        <w:rPr>
          <w:i/>
          <w:color w:val="auto"/>
        </w:rPr>
        <w:t>Human</w:t>
      </w:r>
      <w:r w:rsidRPr="009071A5">
        <w:rPr>
          <w:i/>
          <w:color w:val="auto"/>
        </w:rPr>
        <w:t xml:space="preserve"> Reprod</w:t>
      </w:r>
      <w:r w:rsidR="00EA4FEA" w:rsidRPr="009071A5">
        <w:rPr>
          <w:i/>
          <w:color w:val="auto"/>
        </w:rPr>
        <w:t>uction</w:t>
      </w:r>
      <w:r w:rsidRPr="009071A5">
        <w:rPr>
          <w:color w:val="auto"/>
        </w:rPr>
        <w:t xml:space="preserve">; </w:t>
      </w:r>
      <w:r w:rsidRPr="009071A5">
        <w:rPr>
          <w:b/>
          <w:color w:val="auto"/>
        </w:rPr>
        <w:t>16</w:t>
      </w:r>
      <w:r w:rsidR="00717CA8" w:rsidRPr="009071A5">
        <w:rPr>
          <w:b/>
          <w:color w:val="auto"/>
        </w:rPr>
        <w:t xml:space="preserve"> </w:t>
      </w:r>
      <w:r w:rsidR="00717CA8" w:rsidRPr="009071A5">
        <w:rPr>
          <w:color w:val="auto"/>
        </w:rPr>
        <w:t>(8),</w:t>
      </w:r>
      <w:r w:rsidR="00717CA8" w:rsidRPr="009071A5">
        <w:rPr>
          <w:b/>
          <w:color w:val="auto"/>
        </w:rPr>
        <w:t xml:space="preserve"> </w:t>
      </w:r>
      <w:r w:rsidR="00717CA8" w:rsidRPr="009071A5">
        <w:rPr>
          <w:color w:val="auto"/>
        </w:rPr>
        <w:t>1736–1743</w:t>
      </w:r>
      <w:r w:rsidR="00211074">
        <w:rPr>
          <w:color w:val="auto"/>
        </w:rPr>
        <w:t xml:space="preserve"> </w:t>
      </w:r>
      <w:r w:rsidR="00717CA8" w:rsidRPr="009071A5">
        <w:rPr>
          <w:color w:val="auto"/>
        </w:rPr>
        <w:t>(2001).</w:t>
      </w:r>
    </w:p>
    <w:p w14:paraId="379CC221" w14:textId="65D3C23C" w:rsidR="007928F9" w:rsidRPr="009071A5" w:rsidRDefault="007928F9" w:rsidP="00555374">
      <w:pPr>
        <w:pStyle w:val="Prrafodelista"/>
        <w:numPr>
          <w:ilvl w:val="0"/>
          <w:numId w:val="14"/>
        </w:numPr>
        <w:ind w:left="0" w:firstLine="0"/>
        <w:rPr>
          <w:color w:val="auto"/>
        </w:rPr>
      </w:pPr>
      <w:r w:rsidRPr="009071A5">
        <w:rPr>
          <w:color w:val="auto"/>
        </w:rPr>
        <w:t>Becker CM</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A novel </w:t>
      </w:r>
      <w:r w:rsidR="00211074">
        <w:rPr>
          <w:color w:val="auto"/>
        </w:rPr>
        <w:t>n</w:t>
      </w:r>
      <w:r w:rsidRPr="009071A5">
        <w:rPr>
          <w:color w:val="auto"/>
        </w:rPr>
        <w:t xml:space="preserve">on-invasive model of endometriosis for monitoring the efficacy of antiangiogenic therapy. </w:t>
      </w:r>
      <w:r w:rsidR="00EA4FEA" w:rsidRPr="009071A5">
        <w:rPr>
          <w:i/>
          <w:color w:val="auto"/>
        </w:rPr>
        <w:t>The American Journal of Pathology</w:t>
      </w:r>
      <w:r w:rsidRPr="009071A5">
        <w:rPr>
          <w:color w:val="auto"/>
        </w:rPr>
        <w:t xml:space="preserve">; </w:t>
      </w:r>
      <w:r w:rsidR="00A8450F" w:rsidRPr="009071A5">
        <w:rPr>
          <w:b/>
          <w:color w:val="auto"/>
        </w:rPr>
        <w:t>168</w:t>
      </w:r>
      <w:r w:rsidR="00A8450F" w:rsidRPr="009071A5">
        <w:rPr>
          <w:color w:val="auto"/>
        </w:rPr>
        <w:t xml:space="preserve"> (6), 2074–2084</w:t>
      </w:r>
      <w:r w:rsidR="00211074">
        <w:rPr>
          <w:color w:val="auto"/>
        </w:rPr>
        <w:t xml:space="preserve"> (</w:t>
      </w:r>
      <w:r w:rsidR="00A8450F" w:rsidRPr="009071A5">
        <w:rPr>
          <w:color w:val="auto"/>
        </w:rPr>
        <w:t>2006).</w:t>
      </w:r>
    </w:p>
    <w:p w14:paraId="13D03053" w14:textId="7A3104E2" w:rsidR="007928F9" w:rsidRPr="009071A5" w:rsidRDefault="007928F9" w:rsidP="00555374">
      <w:pPr>
        <w:pStyle w:val="Prrafodelista"/>
        <w:numPr>
          <w:ilvl w:val="0"/>
          <w:numId w:val="14"/>
        </w:numPr>
        <w:ind w:left="0" w:firstLine="0"/>
        <w:rPr>
          <w:color w:val="auto"/>
        </w:rPr>
      </w:pPr>
      <w:proofErr w:type="spellStart"/>
      <w:r w:rsidRPr="009071A5">
        <w:rPr>
          <w:color w:val="auto"/>
        </w:rPr>
        <w:lastRenderedPageBreak/>
        <w:t>Laschke</w:t>
      </w:r>
      <w:proofErr w:type="spellEnd"/>
      <w:r w:rsidRPr="009071A5">
        <w:rPr>
          <w:color w:val="auto"/>
        </w:rPr>
        <w:t xml:space="preserve"> MW, </w:t>
      </w:r>
      <w:proofErr w:type="spellStart"/>
      <w:r w:rsidRPr="009071A5">
        <w:rPr>
          <w:color w:val="auto"/>
        </w:rPr>
        <w:t>Giebels</w:t>
      </w:r>
      <w:proofErr w:type="spellEnd"/>
      <w:r w:rsidRPr="009071A5">
        <w:rPr>
          <w:color w:val="auto"/>
        </w:rPr>
        <w:t xml:space="preserve"> C, Nickels RM, Scheuer C, </w:t>
      </w:r>
      <w:proofErr w:type="spellStart"/>
      <w:r w:rsidRPr="009071A5">
        <w:rPr>
          <w:color w:val="auto"/>
        </w:rPr>
        <w:t>Menger</w:t>
      </w:r>
      <w:proofErr w:type="spellEnd"/>
      <w:r w:rsidRPr="009071A5">
        <w:rPr>
          <w:color w:val="auto"/>
        </w:rPr>
        <w:t xml:space="preserve"> MD. Endothelial progenitor cells contribute to the vascularization of endometriotic lesions</w:t>
      </w:r>
      <w:r w:rsidRPr="009071A5">
        <w:rPr>
          <w:i/>
          <w:color w:val="auto"/>
        </w:rPr>
        <w:t xml:space="preserve">. </w:t>
      </w:r>
      <w:r w:rsidR="00EA4FEA" w:rsidRPr="009071A5">
        <w:rPr>
          <w:i/>
          <w:color w:val="auto"/>
        </w:rPr>
        <w:t>The American Journal of Pathology</w:t>
      </w:r>
      <w:r w:rsidR="00D052BE" w:rsidRPr="009071A5">
        <w:rPr>
          <w:color w:val="auto"/>
        </w:rPr>
        <w:t xml:space="preserve">; </w:t>
      </w:r>
      <w:r w:rsidR="00D052BE" w:rsidRPr="009071A5">
        <w:rPr>
          <w:b/>
          <w:color w:val="auto"/>
        </w:rPr>
        <w:t>178</w:t>
      </w:r>
      <w:r w:rsidR="00D052BE" w:rsidRPr="009071A5">
        <w:rPr>
          <w:color w:val="auto"/>
        </w:rPr>
        <w:t xml:space="preserve"> (1), </w:t>
      </w:r>
      <w:r w:rsidR="00550ED8" w:rsidRPr="009071A5">
        <w:rPr>
          <w:color w:val="auto"/>
        </w:rPr>
        <w:t>442-</w:t>
      </w:r>
      <w:r w:rsidR="00D052BE" w:rsidRPr="009071A5">
        <w:rPr>
          <w:color w:val="auto"/>
        </w:rPr>
        <w:t>450</w:t>
      </w:r>
      <w:r w:rsidR="00211074">
        <w:rPr>
          <w:color w:val="auto"/>
        </w:rPr>
        <w:t xml:space="preserve"> </w:t>
      </w:r>
      <w:r w:rsidR="00D052BE" w:rsidRPr="009071A5">
        <w:rPr>
          <w:color w:val="auto"/>
        </w:rPr>
        <w:t>(2011).</w:t>
      </w:r>
    </w:p>
    <w:p w14:paraId="34DAACCE" w14:textId="66EB2EE9" w:rsidR="001372F4" w:rsidRPr="009071A5" w:rsidRDefault="00056C37" w:rsidP="00555374">
      <w:pPr>
        <w:pStyle w:val="Prrafodelista"/>
        <w:numPr>
          <w:ilvl w:val="0"/>
          <w:numId w:val="14"/>
        </w:numPr>
        <w:ind w:left="0" w:firstLine="0"/>
        <w:rPr>
          <w:color w:val="auto"/>
        </w:rPr>
      </w:pPr>
      <w:r w:rsidRPr="009071A5">
        <w:rPr>
          <w:color w:val="auto"/>
        </w:rPr>
        <w:t>Nap AW</w:t>
      </w:r>
      <w:r w:rsidR="00211074" w:rsidRPr="009071A5">
        <w:rPr>
          <w:color w:val="auto"/>
        </w:rPr>
        <w:t xml:space="preserve">, </w:t>
      </w:r>
      <w:r w:rsidR="00211074" w:rsidRPr="000478BC">
        <w:rPr>
          <w:i/>
          <w:color w:val="auto"/>
        </w:rPr>
        <w:t>et al.</w:t>
      </w:r>
      <w:r w:rsidR="00211074">
        <w:rPr>
          <w:i/>
          <w:color w:val="auto"/>
        </w:rPr>
        <w:t xml:space="preserve"> </w:t>
      </w:r>
      <w:proofErr w:type="spellStart"/>
      <w:r w:rsidRPr="009071A5">
        <w:rPr>
          <w:color w:val="auto"/>
        </w:rPr>
        <w:t>Antiangiogenesis</w:t>
      </w:r>
      <w:proofErr w:type="spellEnd"/>
      <w:r w:rsidRPr="009071A5">
        <w:rPr>
          <w:color w:val="auto"/>
        </w:rPr>
        <w:t xml:space="preserve"> therapy for endometriosis. </w:t>
      </w:r>
      <w:r w:rsidR="00EA4FEA" w:rsidRPr="009071A5">
        <w:rPr>
          <w:i/>
          <w:color w:val="auto"/>
        </w:rPr>
        <w:t>The Journal of Clinical Endocrinology &amp; Metabolism</w:t>
      </w:r>
      <w:r w:rsidR="00D052BE" w:rsidRPr="009071A5">
        <w:rPr>
          <w:color w:val="auto"/>
        </w:rPr>
        <w:t>;</w:t>
      </w:r>
      <w:r w:rsidR="00780404">
        <w:rPr>
          <w:color w:val="auto"/>
        </w:rPr>
        <w:t xml:space="preserve"> </w:t>
      </w:r>
      <w:r w:rsidRPr="009071A5">
        <w:rPr>
          <w:b/>
          <w:color w:val="auto"/>
        </w:rPr>
        <w:t>89</w:t>
      </w:r>
      <w:r w:rsidR="00D052BE" w:rsidRPr="009071A5">
        <w:rPr>
          <w:color w:val="auto"/>
        </w:rPr>
        <w:t xml:space="preserve"> (3), </w:t>
      </w:r>
      <w:r w:rsidRPr="009071A5">
        <w:rPr>
          <w:color w:val="auto"/>
        </w:rPr>
        <w:t>1089-95</w:t>
      </w:r>
      <w:r w:rsidR="00D052BE" w:rsidRPr="009071A5">
        <w:rPr>
          <w:color w:val="auto"/>
        </w:rPr>
        <w:t xml:space="preserve"> (2004).</w:t>
      </w:r>
    </w:p>
    <w:p w14:paraId="44242DB5" w14:textId="581FAB53" w:rsidR="006E0509" w:rsidRPr="009071A5" w:rsidRDefault="006E0509" w:rsidP="00555374">
      <w:pPr>
        <w:pStyle w:val="Prrafodelista"/>
        <w:numPr>
          <w:ilvl w:val="0"/>
          <w:numId w:val="14"/>
        </w:numPr>
        <w:ind w:left="0" w:firstLine="0"/>
        <w:rPr>
          <w:color w:val="auto"/>
        </w:rPr>
      </w:pPr>
      <w:r w:rsidRPr="009071A5">
        <w:rPr>
          <w:color w:val="auto"/>
        </w:rPr>
        <w:t>Wang CC</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Prodrug of green tea epigallocatechin-3-gallate (Pro-EGCG) as a potent anti-angiogenesis agent for endometr</w:t>
      </w:r>
      <w:r w:rsidR="00CF56A4" w:rsidRPr="009071A5">
        <w:rPr>
          <w:color w:val="auto"/>
        </w:rPr>
        <w:t xml:space="preserve">iosis in mice. </w:t>
      </w:r>
      <w:r w:rsidR="00CF56A4" w:rsidRPr="009071A5">
        <w:rPr>
          <w:i/>
          <w:color w:val="auto"/>
        </w:rPr>
        <w:t>Angiogenesis</w:t>
      </w:r>
      <w:r w:rsidRPr="009071A5">
        <w:rPr>
          <w:color w:val="auto"/>
        </w:rPr>
        <w:t xml:space="preserve">; </w:t>
      </w:r>
      <w:r w:rsidRPr="009071A5">
        <w:rPr>
          <w:b/>
          <w:color w:val="auto"/>
        </w:rPr>
        <w:t>16</w:t>
      </w:r>
      <w:r w:rsidR="00CF56A4" w:rsidRPr="009071A5">
        <w:rPr>
          <w:color w:val="auto"/>
        </w:rPr>
        <w:t xml:space="preserve"> (1), </w:t>
      </w:r>
      <w:r w:rsidRPr="009071A5">
        <w:rPr>
          <w:color w:val="auto"/>
        </w:rPr>
        <w:t>59–</w:t>
      </w:r>
      <w:r w:rsidR="00CF56A4" w:rsidRPr="009071A5">
        <w:rPr>
          <w:color w:val="auto"/>
        </w:rPr>
        <w:t>69 (2013).</w:t>
      </w:r>
    </w:p>
    <w:p w14:paraId="3AFA4E8C" w14:textId="5CF57731" w:rsidR="00215412" w:rsidRPr="009071A5" w:rsidRDefault="00215412" w:rsidP="00555374">
      <w:pPr>
        <w:pStyle w:val="Prrafodelista"/>
        <w:numPr>
          <w:ilvl w:val="0"/>
          <w:numId w:val="14"/>
        </w:numPr>
        <w:ind w:left="0" w:firstLine="0"/>
        <w:rPr>
          <w:color w:val="auto"/>
        </w:rPr>
      </w:pPr>
      <w:r w:rsidRPr="009071A5">
        <w:rPr>
          <w:color w:val="auto"/>
        </w:rPr>
        <w:t>Delgado-Rosas F</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The effects of ergot and non-ergot-derived dopamine agonists in an experimental mouse model of endometriosis. Reproduction; </w:t>
      </w:r>
      <w:r w:rsidRPr="009071A5">
        <w:rPr>
          <w:b/>
          <w:color w:val="auto"/>
        </w:rPr>
        <w:t>142</w:t>
      </w:r>
      <w:r w:rsidRPr="009071A5">
        <w:rPr>
          <w:color w:val="auto"/>
        </w:rPr>
        <w:t xml:space="preserve"> (5), 745-55 (2011)</w:t>
      </w:r>
      <w:r w:rsidR="00211074">
        <w:rPr>
          <w:color w:val="auto"/>
        </w:rPr>
        <w:t>.</w:t>
      </w:r>
    </w:p>
    <w:p w14:paraId="2FA429E0" w14:textId="28EC1E3E" w:rsidR="00611BA6" w:rsidRPr="009071A5" w:rsidRDefault="003E085D" w:rsidP="00555374">
      <w:pPr>
        <w:pStyle w:val="Prrafodelista"/>
        <w:numPr>
          <w:ilvl w:val="0"/>
          <w:numId w:val="14"/>
        </w:numPr>
        <w:ind w:left="0" w:firstLine="0"/>
        <w:rPr>
          <w:color w:val="auto"/>
        </w:rPr>
      </w:pPr>
      <w:r w:rsidRPr="009071A5">
        <w:rPr>
          <w:color w:val="auto"/>
        </w:rPr>
        <w:t>Al-</w:t>
      </w:r>
      <w:proofErr w:type="spellStart"/>
      <w:r w:rsidRPr="009071A5">
        <w:rPr>
          <w:color w:val="auto"/>
        </w:rPr>
        <w:t>Jefout</w:t>
      </w:r>
      <w:proofErr w:type="spellEnd"/>
      <w:r w:rsidRPr="009071A5">
        <w:rPr>
          <w:color w:val="auto"/>
        </w:rPr>
        <w:t xml:space="preserve"> M, </w:t>
      </w:r>
      <w:proofErr w:type="spellStart"/>
      <w:r w:rsidRPr="009071A5">
        <w:rPr>
          <w:color w:val="auto"/>
        </w:rPr>
        <w:t>Andreadis</w:t>
      </w:r>
      <w:proofErr w:type="spellEnd"/>
      <w:r w:rsidRPr="009071A5">
        <w:rPr>
          <w:color w:val="auto"/>
        </w:rPr>
        <w:t xml:space="preserve"> N, </w:t>
      </w:r>
      <w:proofErr w:type="spellStart"/>
      <w:r w:rsidRPr="009071A5">
        <w:rPr>
          <w:color w:val="auto"/>
        </w:rPr>
        <w:t>Tokushige</w:t>
      </w:r>
      <w:proofErr w:type="spellEnd"/>
      <w:r w:rsidRPr="009071A5">
        <w:rPr>
          <w:color w:val="auto"/>
        </w:rPr>
        <w:t xml:space="preserve"> N, Markham R, Fraser I. A pilot study to evaluate the relative efficacy of endometrial biopsy and full curettage in making a diagnosis of endometriosis by the detection of endometrial nerve fibers. </w:t>
      </w:r>
      <w:r w:rsidR="00EA4FEA" w:rsidRPr="009071A5">
        <w:rPr>
          <w:i/>
          <w:color w:val="auto"/>
        </w:rPr>
        <w:t>American Journal of Obstetrics &amp; Gynecology</w:t>
      </w:r>
      <w:r w:rsidR="00CF56A4" w:rsidRPr="009071A5">
        <w:rPr>
          <w:color w:val="auto"/>
        </w:rPr>
        <w:t xml:space="preserve">; </w:t>
      </w:r>
      <w:r w:rsidRPr="009071A5">
        <w:rPr>
          <w:b/>
          <w:color w:val="auto"/>
        </w:rPr>
        <w:t>197</w:t>
      </w:r>
      <w:r w:rsidR="00CF56A4" w:rsidRPr="009071A5">
        <w:rPr>
          <w:color w:val="auto"/>
        </w:rPr>
        <w:t xml:space="preserve"> (6), </w:t>
      </w:r>
      <w:r w:rsidR="00FF39CD" w:rsidRPr="009071A5">
        <w:rPr>
          <w:color w:val="auto"/>
        </w:rPr>
        <w:t>578</w:t>
      </w:r>
      <w:r w:rsidR="00927AAE" w:rsidRPr="009071A5">
        <w:rPr>
          <w:color w:val="auto"/>
        </w:rPr>
        <w:t xml:space="preserve"> </w:t>
      </w:r>
      <w:r w:rsidR="00CF56A4" w:rsidRPr="009071A5">
        <w:rPr>
          <w:color w:val="auto"/>
        </w:rPr>
        <w:t>(2007).</w:t>
      </w:r>
    </w:p>
    <w:p w14:paraId="47E7481F" w14:textId="2697E934" w:rsidR="00FF7957" w:rsidRPr="009071A5" w:rsidRDefault="007130C0" w:rsidP="00555374">
      <w:pPr>
        <w:pStyle w:val="Prrafodelista"/>
        <w:numPr>
          <w:ilvl w:val="0"/>
          <w:numId w:val="14"/>
        </w:numPr>
        <w:ind w:left="0" w:firstLine="0"/>
        <w:rPr>
          <w:color w:val="auto"/>
        </w:rPr>
      </w:pPr>
      <w:r w:rsidRPr="009071A5">
        <w:rPr>
          <w:color w:val="auto"/>
        </w:rPr>
        <w:t>Fortin M</w:t>
      </w:r>
      <w:r w:rsidR="00211074" w:rsidRPr="009071A5">
        <w:rPr>
          <w:color w:val="auto"/>
        </w:rPr>
        <w:t xml:space="preserve">, </w:t>
      </w:r>
      <w:r w:rsidR="00211074" w:rsidRPr="000478BC">
        <w:rPr>
          <w:i/>
          <w:color w:val="auto"/>
        </w:rPr>
        <w:t>et al.</w:t>
      </w:r>
      <w:r w:rsidR="00211074">
        <w:rPr>
          <w:color w:val="auto"/>
        </w:rPr>
        <w:t xml:space="preserve"> </w:t>
      </w:r>
      <w:r w:rsidRPr="009071A5">
        <w:rPr>
          <w:color w:val="auto"/>
        </w:rPr>
        <w:t xml:space="preserve">Quantitative assessment of human endometriotic tissue maintenance and regression in a noninvasive mouse model of endometriosis. </w:t>
      </w:r>
      <w:r w:rsidR="00FF7957" w:rsidRPr="009071A5">
        <w:rPr>
          <w:i/>
          <w:color w:val="auto"/>
        </w:rPr>
        <w:t>Molecular Therapy</w:t>
      </w:r>
      <w:r w:rsidRPr="009071A5">
        <w:rPr>
          <w:color w:val="auto"/>
        </w:rPr>
        <w:t xml:space="preserve">; </w:t>
      </w:r>
      <w:r w:rsidR="00FF7957" w:rsidRPr="009071A5">
        <w:rPr>
          <w:b/>
          <w:color w:val="auto"/>
        </w:rPr>
        <w:t>9</w:t>
      </w:r>
      <w:r w:rsidRPr="009071A5">
        <w:rPr>
          <w:color w:val="auto"/>
        </w:rPr>
        <w:t xml:space="preserve"> (4), 540-7 (2004)</w:t>
      </w:r>
      <w:r w:rsidR="00211074">
        <w:rPr>
          <w:color w:val="auto"/>
        </w:rPr>
        <w:t>.</w:t>
      </w:r>
    </w:p>
    <w:p w14:paraId="0EC6AD9F" w14:textId="692A5677" w:rsidR="00FF7957" w:rsidRPr="009071A5" w:rsidRDefault="007130C0" w:rsidP="00555374">
      <w:pPr>
        <w:pStyle w:val="Prrafodelista"/>
        <w:numPr>
          <w:ilvl w:val="0"/>
          <w:numId w:val="14"/>
        </w:numPr>
        <w:ind w:left="0" w:firstLine="0"/>
        <w:rPr>
          <w:color w:val="auto"/>
        </w:rPr>
      </w:pPr>
      <w:r w:rsidRPr="009071A5">
        <w:rPr>
          <w:color w:val="auto"/>
        </w:rPr>
        <w:t>Liu B</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Improved nude mouse models for green fluorescence human endometriosis</w:t>
      </w:r>
      <w:r w:rsidR="00F277D2" w:rsidRPr="009071A5">
        <w:rPr>
          <w:color w:val="auto"/>
        </w:rPr>
        <w:t>.</w:t>
      </w:r>
      <w:r w:rsidRPr="009071A5">
        <w:rPr>
          <w:color w:val="auto"/>
        </w:rPr>
        <w:t xml:space="preserve"> </w:t>
      </w:r>
      <w:r w:rsidR="00FF7957" w:rsidRPr="009071A5">
        <w:rPr>
          <w:i/>
          <w:color w:val="auto"/>
        </w:rPr>
        <w:t>J</w:t>
      </w:r>
      <w:r w:rsidR="0081033A" w:rsidRPr="009071A5">
        <w:rPr>
          <w:i/>
          <w:color w:val="auto"/>
        </w:rPr>
        <w:t>ournal of</w:t>
      </w:r>
      <w:r w:rsidR="00780404">
        <w:rPr>
          <w:i/>
          <w:color w:val="auto"/>
        </w:rPr>
        <w:t xml:space="preserve"> </w:t>
      </w:r>
      <w:r w:rsidR="00FF7957" w:rsidRPr="009071A5">
        <w:rPr>
          <w:i/>
          <w:color w:val="auto"/>
        </w:rPr>
        <w:t>Obstet</w:t>
      </w:r>
      <w:r w:rsidR="0081033A" w:rsidRPr="009071A5">
        <w:rPr>
          <w:i/>
          <w:color w:val="auto"/>
        </w:rPr>
        <w:t>rics and</w:t>
      </w:r>
      <w:r w:rsidR="00780404">
        <w:rPr>
          <w:i/>
          <w:color w:val="auto"/>
        </w:rPr>
        <w:t xml:space="preserve"> </w:t>
      </w:r>
      <w:proofErr w:type="spellStart"/>
      <w:r w:rsidR="00FF7957" w:rsidRPr="009071A5">
        <w:rPr>
          <w:i/>
          <w:color w:val="auto"/>
        </w:rPr>
        <w:t>Gynaecol</w:t>
      </w:r>
      <w:r w:rsidR="0081033A" w:rsidRPr="009071A5">
        <w:rPr>
          <w:i/>
          <w:color w:val="auto"/>
        </w:rPr>
        <w:t>ogy</w:t>
      </w:r>
      <w:proofErr w:type="spellEnd"/>
      <w:r w:rsidR="00FF7957" w:rsidRPr="009071A5">
        <w:rPr>
          <w:i/>
          <w:color w:val="auto"/>
        </w:rPr>
        <w:t xml:space="preserve"> Res</w:t>
      </w:r>
      <w:r w:rsidR="0081033A" w:rsidRPr="009071A5">
        <w:rPr>
          <w:i/>
          <w:color w:val="auto"/>
        </w:rPr>
        <w:t>earch</w:t>
      </w:r>
      <w:r w:rsidR="0081033A" w:rsidRPr="009071A5">
        <w:rPr>
          <w:color w:val="auto"/>
        </w:rPr>
        <w:t>;</w:t>
      </w:r>
      <w:r w:rsidRPr="009071A5">
        <w:rPr>
          <w:color w:val="auto"/>
        </w:rPr>
        <w:t xml:space="preserve"> </w:t>
      </w:r>
      <w:r w:rsidR="00FF7957" w:rsidRPr="009071A5">
        <w:rPr>
          <w:b/>
          <w:color w:val="auto"/>
        </w:rPr>
        <w:t>36</w:t>
      </w:r>
      <w:r w:rsidR="0081033A" w:rsidRPr="009071A5">
        <w:rPr>
          <w:color w:val="auto"/>
        </w:rPr>
        <w:t xml:space="preserve"> </w:t>
      </w:r>
      <w:r w:rsidRPr="009071A5">
        <w:rPr>
          <w:color w:val="auto"/>
        </w:rPr>
        <w:t>(6)</w:t>
      </w:r>
      <w:r w:rsidR="0081033A" w:rsidRPr="009071A5">
        <w:rPr>
          <w:color w:val="auto"/>
        </w:rPr>
        <w:t xml:space="preserve">, </w:t>
      </w:r>
      <w:r w:rsidRPr="009071A5">
        <w:rPr>
          <w:color w:val="auto"/>
        </w:rPr>
        <w:t>1214-21</w:t>
      </w:r>
      <w:r w:rsidR="0081033A" w:rsidRPr="009071A5">
        <w:rPr>
          <w:color w:val="auto"/>
        </w:rPr>
        <w:t xml:space="preserve"> (2010)</w:t>
      </w:r>
      <w:r w:rsidR="00211074">
        <w:rPr>
          <w:color w:val="auto"/>
        </w:rPr>
        <w:t>.</w:t>
      </w:r>
    </w:p>
    <w:p w14:paraId="76FF76DD" w14:textId="013AFB39" w:rsidR="00FF7957" w:rsidRPr="009071A5" w:rsidRDefault="0081033A" w:rsidP="00555374">
      <w:pPr>
        <w:pStyle w:val="Prrafodelista"/>
        <w:numPr>
          <w:ilvl w:val="0"/>
          <w:numId w:val="14"/>
        </w:numPr>
        <w:ind w:left="0" w:firstLine="0"/>
        <w:rPr>
          <w:color w:val="auto"/>
        </w:rPr>
      </w:pPr>
      <w:r w:rsidRPr="009071A5">
        <w:rPr>
          <w:color w:val="auto"/>
        </w:rPr>
        <w:t>Wang N</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A red fluorescent nude mouse model of human endometriosis: advantages of a non-invasive imaging method. </w:t>
      </w:r>
      <w:r w:rsidR="00FF7957" w:rsidRPr="009071A5">
        <w:rPr>
          <w:i/>
          <w:color w:val="auto"/>
        </w:rPr>
        <w:t>European</w:t>
      </w:r>
      <w:r w:rsidR="00780404">
        <w:rPr>
          <w:i/>
          <w:color w:val="auto"/>
        </w:rPr>
        <w:t xml:space="preserve"> </w:t>
      </w:r>
      <w:r w:rsidR="00FF7957" w:rsidRPr="009071A5">
        <w:rPr>
          <w:i/>
          <w:color w:val="auto"/>
        </w:rPr>
        <w:t>J</w:t>
      </w:r>
      <w:r w:rsidRPr="009071A5">
        <w:rPr>
          <w:i/>
          <w:color w:val="auto"/>
        </w:rPr>
        <w:t>ournal</w:t>
      </w:r>
      <w:r w:rsidR="00FF7957" w:rsidRPr="009071A5">
        <w:rPr>
          <w:i/>
          <w:color w:val="auto"/>
        </w:rPr>
        <w:t xml:space="preserve"> </w:t>
      </w:r>
      <w:r w:rsidR="00F74101" w:rsidRPr="009071A5">
        <w:rPr>
          <w:i/>
          <w:color w:val="auto"/>
        </w:rPr>
        <w:t xml:space="preserve">of </w:t>
      </w:r>
      <w:r w:rsidR="00FF7957" w:rsidRPr="009071A5">
        <w:rPr>
          <w:i/>
          <w:color w:val="auto"/>
        </w:rPr>
        <w:t>Obstet</w:t>
      </w:r>
      <w:r w:rsidRPr="009071A5">
        <w:rPr>
          <w:i/>
          <w:color w:val="auto"/>
        </w:rPr>
        <w:t>ric</w:t>
      </w:r>
      <w:r w:rsidR="00FF7957" w:rsidRPr="009071A5">
        <w:rPr>
          <w:i/>
          <w:color w:val="auto"/>
        </w:rPr>
        <w:t xml:space="preserve"> Gynecol</w:t>
      </w:r>
      <w:r w:rsidRPr="009071A5">
        <w:rPr>
          <w:i/>
          <w:color w:val="auto"/>
        </w:rPr>
        <w:t>og</w:t>
      </w:r>
      <w:r w:rsidR="00F74101" w:rsidRPr="009071A5">
        <w:rPr>
          <w:i/>
          <w:color w:val="auto"/>
        </w:rPr>
        <w:t>ic and</w:t>
      </w:r>
      <w:r w:rsidR="00780404">
        <w:rPr>
          <w:i/>
          <w:color w:val="auto"/>
        </w:rPr>
        <w:t xml:space="preserve"> </w:t>
      </w:r>
      <w:r w:rsidR="00FF7957" w:rsidRPr="009071A5">
        <w:rPr>
          <w:i/>
          <w:color w:val="auto"/>
        </w:rPr>
        <w:t>Reprod</w:t>
      </w:r>
      <w:r w:rsidRPr="009071A5">
        <w:rPr>
          <w:i/>
          <w:color w:val="auto"/>
        </w:rPr>
        <w:t>uctive</w:t>
      </w:r>
      <w:r w:rsidR="00FF7957" w:rsidRPr="009071A5">
        <w:rPr>
          <w:i/>
          <w:color w:val="auto"/>
        </w:rPr>
        <w:t xml:space="preserve"> Biol</w:t>
      </w:r>
      <w:r w:rsidRPr="009071A5">
        <w:rPr>
          <w:i/>
          <w:color w:val="auto"/>
        </w:rPr>
        <w:t>ogy</w:t>
      </w:r>
      <w:r w:rsidRPr="009071A5">
        <w:rPr>
          <w:color w:val="auto"/>
        </w:rPr>
        <w:t>;</w:t>
      </w:r>
      <w:r w:rsidR="00F74101" w:rsidRPr="009071A5">
        <w:rPr>
          <w:color w:val="auto"/>
        </w:rPr>
        <w:t xml:space="preserve"> </w:t>
      </w:r>
      <w:r w:rsidR="00FF7957" w:rsidRPr="009071A5">
        <w:rPr>
          <w:b/>
          <w:color w:val="auto"/>
        </w:rPr>
        <w:t>176</w:t>
      </w:r>
      <w:r w:rsidRPr="009071A5">
        <w:rPr>
          <w:color w:val="auto"/>
        </w:rPr>
        <w:t>, 25-30</w:t>
      </w:r>
      <w:r w:rsidR="00702487" w:rsidRPr="009071A5">
        <w:rPr>
          <w:color w:val="auto"/>
        </w:rPr>
        <w:t xml:space="preserve"> (</w:t>
      </w:r>
      <w:r w:rsidRPr="009071A5">
        <w:rPr>
          <w:color w:val="auto"/>
        </w:rPr>
        <w:t>2014</w:t>
      </w:r>
      <w:r w:rsidR="00702487" w:rsidRPr="009071A5">
        <w:rPr>
          <w:color w:val="auto"/>
        </w:rPr>
        <w:t>)</w:t>
      </w:r>
      <w:r w:rsidR="00211074">
        <w:rPr>
          <w:color w:val="auto"/>
        </w:rPr>
        <w:t>.</w:t>
      </w:r>
    </w:p>
    <w:p w14:paraId="417FEEC7" w14:textId="77777777" w:rsidR="009726EE" w:rsidRPr="00493CB2" w:rsidRDefault="009726EE" w:rsidP="00493CB2">
      <w:pPr>
        <w:pStyle w:val="HTMLconformatoprevio"/>
        <w:rPr>
          <w:lang w:val="en-US"/>
        </w:rPr>
      </w:pPr>
    </w:p>
    <w:sectPr w:rsidR="009726EE" w:rsidRPr="00493CB2" w:rsidSect="001F144C">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90C7F" w14:textId="77777777" w:rsidR="00866919" w:rsidRDefault="00866919" w:rsidP="00621C4E">
      <w:r>
        <w:separator/>
      </w:r>
    </w:p>
  </w:endnote>
  <w:endnote w:type="continuationSeparator" w:id="0">
    <w:p w14:paraId="75913982" w14:textId="77777777" w:rsidR="00866919" w:rsidRDefault="0086691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314223"/>
      <w:docPartObj>
        <w:docPartGallery w:val="Page Numbers (Bottom of Page)"/>
        <w:docPartUnique/>
      </w:docPartObj>
    </w:sdtPr>
    <w:sdtEndPr>
      <w:rPr>
        <w:noProof/>
      </w:rPr>
    </w:sdtEndPr>
    <w:sdtContent>
      <w:p w14:paraId="409D63F9" w14:textId="77777777" w:rsidR="00EB700B" w:rsidRDefault="00EB700B">
        <w:pPr>
          <w:pStyle w:val="Piedepgina"/>
        </w:pPr>
        <w:r>
          <w:t xml:space="preserve">Page </w:t>
        </w:r>
        <w:r>
          <w:rPr>
            <w:noProof/>
          </w:rPr>
          <w:fldChar w:fldCharType="begin"/>
        </w:r>
        <w:r>
          <w:rPr>
            <w:noProof/>
          </w:rPr>
          <w:instrText xml:space="preserve"> PAGE   \* MERGEFORMAT </w:instrText>
        </w:r>
        <w:r>
          <w:rPr>
            <w:noProof/>
          </w:rPr>
          <w:fldChar w:fldCharType="separate"/>
        </w:r>
        <w:r w:rsidR="001616F8">
          <w:rPr>
            <w:noProof/>
          </w:rPr>
          <w:t>1</w:t>
        </w:r>
        <w:r>
          <w:rPr>
            <w:noProof/>
          </w:rPr>
          <w:fldChar w:fldCharType="end"/>
        </w:r>
        <w:r>
          <w:rPr>
            <w:noProof/>
          </w:rPr>
          <w:t xml:space="preserve"> of 6</w:t>
        </w:r>
        <w:r>
          <w:rPr>
            <w:noProof/>
          </w:rPr>
          <w:tab/>
        </w:r>
        <w:r>
          <w:rPr>
            <w:noProof/>
          </w:rPr>
          <w:tab/>
          <w:t>revised October 2016</w:t>
        </w:r>
      </w:p>
    </w:sdtContent>
  </w:sdt>
  <w:p w14:paraId="71112D48" w14:textId="77777777" w:rsidR="00EB700B" w:rsidRPr="00494F77" w:rsidRDefault="00EB700B"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98091" w14:textId="77777777" w:rsidR="00EB700B" w:rsidRDefault="00EB700B" w:rsidP="003108E5">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82C0D" w14:textId="77777777" w:rsidR="00866919" w:rsidRDefault="00866919" w:rsidP="00621C4E">
      <w:r>
        <w:separator/>
      </w:r>
    </w:p>
  </w:footnote>
  <w:footnote w:type="continuationSeparator" w:id="0">
    <w:p w14:paraId="45E74A1B" w14:textId="77777777" w:rsidR="00866919" w:rsidRDefault="0086691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E39D7" w14:textId="77777777" w:rsidR="00EB700B" w:rsidRPr="006F06E4" w:rsidRDefault="00EB700B" w:rsidP="00621C4E">
    <w:pPr>
      <w:pStyle w:val="Encabezado"/>
      <w:rPr>
        <w:b/>
        <w:color w:val="1F497D"/>
        <w:sz w:val="28"/>
        <w:szCs w:val="28"/>
      </w:rPr>
    </w:pP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2FC35" w14:textId="77777777" w:rsidR="00EB700B" w:rsidRPr="006F06E4" w:rsidRDefault="00EB700B" w:rsidP="006F06E4">
    <w:pPr>
      <w:pStyle w:val="Encabezado"/>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C72B8E"/>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FC5729"/>
    <w:multiLevelType w:val="hybridMultilevel"/>
    <w:tmpl w:val="291691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0C931A2"/>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4"/>
  </w:num>
  <w:num w:numId="5">
    <w:abstractNumId w:val="6"/>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1"/>
  </w:num>
  <w:num w:numId="16">
    <w:abstractNumId w:val="5"/>
  </w:num>
  <w:num w:numId="17">
    <w:abstractNumId w:val="18"/>
  </w:num>
  <w:num w:numId="18">
    <w:abstractNumId w:val="12"/>
  </w:num>
  <w:num w:numId="19">
    <w:abstractNumId w:val="20"/>
  </w:num>
  <w:num w:numId="20">
    <w:abstractNumId w:val="2"/>
  </w:num>
  <w:num w:numId="21">
    <w:abstractNumId w:val="21"/>
  </w:num>
  <w:num w:numId="22">
    <w:abstractNumId w:val="22"/>
  </w:num>
  <w:num w:numId="23">
    <w:abstractNumId w:val="10"/>
  </w:num>
  <w:num w:numId="2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169"/>
    <w:rsid w:val="00001806"/>
    <w:rsid w:val="00005204"/>
    <w:rsid w:val="00005815"/>
    <w:rsid w:val="00007DBC"/>
    <w:rsid w:val="00007EA1"/>
    <w:rsid w:val="000100F0"/>
    <w:rsid w:val="00012FF9"/>
    <w:rsid w:val="0001336E"/>
    <w:rsid w:val="00014314"/>
    <w:rsid w:val="00014A2B"/>
    <w:rsid w:val="00015F3C"/>
    <w:rsid w:val="00016E4C"/>
    <w:rsid w:val="00021434"/>
    <w:rsid w:val="00021774"/>
    <w:rsid w:val="00021DF3"/>
    <w:rsid w:val="00023869"/>
    <w:rsid w:val="00024598"/>
    <w:rsid w:val="0002676E"/>
    <w:rsid w:val="00032413"/>
    <w:rsid w:val="00032769"/>
    <w:rsid w:val="00037B58"/>
    <w:rsid w:val="00037ECF"/>
    <w:rsid w:val="00051B73"/>
    <w:rsid w:val="00056C37"/>
    <w:rsid w:val="000576A4"/>
    <w:rsid w:val="00060ABE"/>
    <w:rsid w:val="00061A50"/>
    <w:rsid w:val="00064104"/>
    <w:rsid w:val="00066025"/>
    <w:rsid w:val="000673F2"/>
    <w:rsid w:val="000678B0"/>
    <w:rsid w:val="000701D1"/>
    <w:rsid w:val="000777AF"/>
    <w:rsid w:val="00080A20"/>
    <w:rsid w:val="00082796"/>
    <w:rsid w:val="00087C0A"/>
    <w:rsid w:val="00093BC4"/>
    <w:rsid w:val="000953ED"/>
    <w:rsid w:val="00097929"/>
    <w:rsid w:val="000A0C56"/>
    <w:rsid w:val="000A1E80"/>
    <w:rsid w:val="000A3B70"/>
    <w:rsid w:val="000A4400"/>
    <w:rsid w:val="000A5153"/>
    <w:rsid w:val="000B10AE"/>
    <w:rsid w:val="000B17E4"/>
    <w:rsid w:val="000B30BF"/>
    <w:rsid w:val="000B566B"/>
    <w:rsid w:val="000B5CA9"/>
    <w:rsid w:val="000B662E"/>
    <w:rsid w:val="000B6916"/>
    <w:rsid w:val="000B7294"/>
    <w:rsid w:val="000B75D0"/>
    <w:rsid w:val="000C1CF8"/>
    <w:rsid w:val="000C49CF"/>
    <w:rsid w:val="000C52E9"/>
    <w:rsid w:val="000C5CDC"/>
    <w:rsid w:val="000C65DC"/>
    <w:rsid w:val="000C66F3"/>
    <w:rsid w:val="000C6900"/>
    <w:rsid w:val="000C6EF7"/>
    <w:rsid w:val="000D14A3"/>
    <w:rsid w:val="000D2073"/>
    <w:rsid w:val="000D27FC"/>
    <w:rsid w:val="000D31E8"/>
    <w:rsid w:val="000D354F"/>
    <w:rsid w:val="000D76E4"/>
    <w:rsid w:val="000E12C5"/>
    <w:rsid w:val="000E3816"/>
    <w:rsid w:val="000E4F77"/>
    <w:rsid w:val="000F0600"/>
    <w:rsid w:val="000F265C"/>
    <w:rsid w:val="000F3AFA"/>
    <w:rsid w:val="000F5712"/>
    <w:rsid w:val="000F6611"/>
    <w:rsid w:val="000F7E22"/>
    <w:rsid w:val="001019EF"/>
    <w:rsid w:val="001104F3"/>
    <w:rsid w:val="00112D19"/>
    <w:rsid w:val="00112EEB"/>
    <w:rsid w:val="0012150D"/>
    <w:rsid w:val="001232E4"/>
    <w:rsid w:val="0012563A"/>
    <w:rsid w:val="001313A7"/>
    <w:rsid w:val="0013276F"/>
    <w:rsid w:val="0013621E"/>
    <w:rsid w:val="0013642E"/>
    <w:rsid w:val="001372F4"/>
    <w:rsid w:val="001375FE"/>
    <w:rsid w:val="001409E4"/>
    <w:rsid w:val="00140BD5"/>
    <w:rsid w:val="001462EE"/>
    <w:rsid w:val="00152A23"/>
    <w:rsid w:val="00156FBA"/>
    <w:rsid w:val="001616F8"/>
    <w:rsid w:val="00161B39"/>
    <w:rsid w:val="00162CB7"/>
    <w:rsid w:val="00164305"/>
    <w:rsid w:val="00171E5B"/>
    <w:rsid w:val="00171F94"/>
    <w:rsid w:val="00175D4E"/>
    <w:rsid w:val="00176083"/>
    <w:rsid w:val="0017668A"/>
    <w:rsid w:val="001766FE"/>
    <w:rsid w:val="001771E7"/>
    <w:rsid w:val="001911FF"/>
    <w:rsid w:val="00192006"/>
    <w:rsid w:val="00193180"/>
    <w:rsid w:val="00193D27"/>
    <w:rsid w:val="00195DA5"/>
    <w:rsid w:val="001B1519"/>
    <w:rsid w:val="001B2E2D"/>
    <w:rsid w:val="001B4021"/>
    <w:rsid w:val="001B4220"/>
    <w:rsid w:val="001B5CD2"/>
    <w:rsid w:val="001C0BEE"/>
    <w:rsid w:val="001C1E49"/>
    <w:rsid w:val="001C244B"/>
    <w:rsid w:val="001C2A98"/>
    <w:rsid w:val="001C4BCF"/>
    <w:rsid w:val="001C4DF7"/>
    <w:rsid w:val="001D3D7D"/>
    <w:rsid w:val="001D3FFF"/>
    <w:rsid w:val="001D625F"/>
    <w:rsid w:val="001D7576"/>
    <w:rsid w:val="001E14A0"/>
    <w:rsid w:val="001E7376"/>
    <w:rsid w:val="001F144C"/>
    <w:rsid w:val="001F1A3F"/>
    <w:rsid w:val="001F225C"/>
    <w:rsid w:val="001F2450"/>
    <w:rsid w:val="001F4E1A"/>
    <w:rsid w:val="00201CFA"/>
    <w:rsid w:val="0020220D"/>
    <w:rsid w:val="00202448"/>
    <w:rsid w:val="00202D15"/>
    <w:rsid w:val="0020425F"/>
    <w:rsid w:val="00211074"/>
    <w:rsid w:val="00211707"/>
    <w:rsid w:val="00212EAE"/>
    <w:rsid w:val="00213459"/>
    <w:rsid w:val="00214571"/>
    <w:rsid w:val="00214BEE"/>
    <w:rsid w:val="00215412"/>
    <w:rsid w:val="002205B8"/>
    <w:rsid w:val="0022267E"/>
    <w:rsid w:val="00225720"/>
    <w:rsid w:val="002259E5"/>
    <w:rsid w:val="00226140"/>
    <w:rsid w:val="002274F3"/>
    <w:rsid w:val="0023094C"/>
    <w:rsid w:val="00232E05"/>
    <w:rsid w:val="00234BE3"/>
    <w:rsid w:val="00235A90"/>
    <w:rsid w:val="00241E48"/>
    <w:rsid w:val="0024214E"/>
    <w:rsid w:val="00242623"/>
    <w:rsid w:val="00250558"/>
    <w:rsid w:val="00251AC8"/>
    <w:rsid w:val="00260652"/>
    <w:rsid w:val="00261537"/>
    <w:rsid w:val="00261F25"/>
    <w:rsid w:val="002635E0"/>
    <w:rsid w:val="002648A9"/>
    <w:rsid w:val="0026536F"/>
    <w:rsid w:val="0026553C"/>
    <w:rsid w:val="00265697"/>
    <w:rsid w:val="00266FC6"/>
    <w:rsid w:val="00267DD5"/>
    <w:rsid w:val="00274A0A"/>
    <w:rsid w:val="00277593"/>
    <w:rsid w:val="00280918"/>
    <w:rsid w:val="00282AF6"/>
    <w:rsid w:val="00283304"/>
    <w:rsid w:val="00287085"/>
    <w:rsid w:val="00290AF9"/>
    <w:rsid w:val="002967CF"/>
    <w:rsid w:val="00297788"/>
    <w:rsid w:val="002A0B75"/>
    <w:rsid w:val="002A2128"/>
    <w:rsid w:val="002A33B0"/>
    <w:rsid w:val="002A484B"/>
    <w:rsid w:val="002A64A6"/>
    <w:rsid w:val="002B1DC9"/>
    <w:rsid w:val="002B49BB"/>
    <w:rsid w:val="002B701A"/>
    <w:rsid w:val="002C14CE"/>
    <w:rsid w:val="002C47D4"/>
    <w:rsid w:val="002D0F38"/>
    <w:rsid w:val="002D3ADE"/>
    <w:rsid w:val="002D77E3"/>
    <w:rsid w:val="002F2859"/>
    <w:rsid w:val="002F6E3C"/>
    <w:rsid w:val="0030117D"/>
    <w:rsid w:val="00301F30"/>
    <w:rsid w:val="003037E7"/>
    <w:rsid w:val="00303C87"/>
    <w:rsid w:val="00304838"/>
    <w:rsid w:val="003108E5"/>
    <w:rsid w:val="003120CB"/>
    <w:rsid w:val="00314C53"/>
    <w:rsid w:val="00320153"/>
    <w:rsid w:val="00320367"/>
    <w:rsid w:val="00322871"/>
    <w:rsid w:val="00326EF2"/>
    <w:rsid w:val="00326FB3"/>
    <w:rsid w:val="003316D4"/>
    <w:rsid w:val="00333822"/>
    <w:rsid w:val="00335CF7"/>
    <w:rsid w:val="00336715"/>
    <w:rsid w:val="00340DFD"/>
    <w:rsid w:val="00344954"/>
    <w:rsid w:val="00350CD7"/>
    <w:rsid w:val="003535C9"/>
    <w:rsid w:val="00360C17"/>
    <w:rsid w:val="003621C6"/>
    <w:rsid w:val="003622B8"/>
    <w:rsid w:val="0036422D"/>
    <w:rsid w:val="00366B76"/>
    <w:rsid w:val="003710FA"/>
    <w:rsid w:val="00373051"/>
    <w:rsid w:val="00373B8F"/>
    <w:rsid w:val="00376D95"/>
    <w:rsid w:val="00377FBB"/>
    <w:rsid w:val="00377FEB"/>
    <w:rsid w:val="00383594"/>
    <w:rsid w:val="00384959"/>
    <w:rsid w:val="00385140"/>
    <w:rsid w:val="0038665A"/>
    <w:rsid w:val="0039436F"/>
    <w:rsid w:val="00396954"/>
    <w:rsid w:val="003A0422"/>
    <w:rsid w:val="003A16FC"/>
    <w:rsid w:val="003A2748"/>
    <w:rsid w:val="003A4FCD"/>
    <w:rsid w:val="003B0944"/>
    <w:rsid w:val="003B1593"/>
    <w:rsid w:val="003B4381"/>
    <w:rsid w:val="003B76D9"/>
    <w:rsid w:val="003C1043"/>
    <w:rsid w:val="003C1A30"/>
    <w:rsid w:val="003C6779"/>
    <w:rsid w:val="003D2998"/>
    <w:rsid w:val="003D2F0A"/>
    <w:rsid w:val="003D3891"/>
    <w:rsid w:val="003D5D84"/>
    <w:rsid w:val="003E085D"/>
    <w:rsid w:val="003E0F4F"/>
    <w:rsid w:val="003E18AC"/>
    <w:rsid w:val="003E210B"/>
    <w:rsid w:val="003E2A12"/>
    <w:rsid w:val="003E3384"/>
    <w:rsid w:val="003E548E"/>
    <w:rsid w:val="003E6D32"/>
    <w:rsid w:val="003F17B8"/>
    <w:rsid w:val="00412754"/>
    <w:rsid w:val="004135A8"/>
    <w:rsid w:val="004148E1"/>
    <w:rsid w:val="0041494D"/>
    <w:rsid w:val="00414CFA"/>
    <w:rsid w:val="00420BE9"/>
    <w:rsid w:val="004236A0"/>
    <w:rsid w:val="00423AD8"/>
    <w:rsid w:val="00424C85"/>
    <w:rsid w:val="00424D3C"/>
    <w:rsid w:val="004260BD"/>
    <w:rsid w:val="0043012F"/>
    <w:rsid w:val="00430F1F"/>
    <w:rsid w:val="004326EA"/>
    <w:rsid w:val="0044434C"/>
    <w:rsid w:val="0044456B"/>
    <w:rsid w:val="00447BD1"/>
    <w:rsid w:val="004507F3"/>
    <w:rsid w:val="00450AF4"/>
    <w:rsid w:val="004511CC"/>
    <w:rsid w:val="00455683"/>
    <w:rsid w:val="00457BEF"/>
    <w:rsid w:val="004671C7"/>
    <w:rsid w:val="00472F4D"/>
    <w:rsid w:val="004730BF"/>
    <w:rsid w:val="00474DCB"/>
    <w:rsid w:val="0047535C"/>
    <w:rsid w:val="00484E64"/>
    <w:rsid w:val="00485870"/>
    <w:rsid w:val="00485FE8"/>
    <w:rsid w:val="00486765"/>
    <w:rsid w:val="00492EB5"/>
    <w:rsid w:val="00493CB2"/>
    <w:rsid w:val="00494F77"/>
    <w:rsid w:val="004969E0"/>
    <w:rsid w:val="00497721"/>
    <w:rsid w:val="004A0229"/>
    <w:rsid w:val="004A35D2"/>
    <w:rsid w:val="004A68E0"/>
    <w:rsid w:val="004A71E4"/>
    <w:rsid w:val="004B0BED"/>
    <w:rsid w:val="004B2F00"/>
    <w:rsid w:val="004B6E31"/>
    <w:rsid w:val="004C1D66"/>
    <w:rsid w:val="004C31D7"/>
    <w:rsid w:val="004C4AD2"/>
    <w:rsid w:val="004D17A6"/>
    <w:rsid w:val="004D1F21"/>
    <w:rsid w:val="004D59D8"/>
    <w:rsid w:val="004D5DA1"/>
    <w:rsid w:val="004E150F"/>
    <w:rsid w:val="004E1DCA"/>
    <w:rsid w:val="004E23A1"/>
    <w:rsid w:val="004E3489"/>
    <w:rsid w:val="004E358A"/>
    <w:rsid w:val="004E3AFA"/>
    <w:rsid w:val="004E6588"/>
    <w:rsid w:val="004E6F9C"/>
    <w:rsid w:val="00500110"/>
    <w:rsid w:val="00501827"/>
    <w:rsid w:val="00502A0A"/>
    <w:rsid w:val="00506C5F"/>
    <w:rsid w:val="00507C50"/>
    <w:rsid w:val="00516C00"/>
    <w:rsid w:val="00517C3A"/>
    <w:rsid w:val="00520F9F"/>
    <w:rsid w:val="00527BF4"/>
    <w:rsid w:val="005300CE"/>
    <w:rsid w:val="005324BE"/>
    <w:rsid w:val="00534F6C"/>
    <w:rsid w:val="00535994"/>
    <w:rsid w:val="00535CF8"/>
    <w:rsid w:val="0053646D"/>
    <w:rsid w:val="005405F5"/>
    <w:rsid w:val="00540AAD"/>
    <w:rsid w:val="00540BBB"/>
    <w:rsid w:val="00543EC1"/>
    <w:rsid w:val="0054603B"/>
    <w:rsid w:val="00546458"/>
    <w:rsid w:val="00550484"/>
    <w:rsid w:val="0055087C"/>
    <w:rsid w:val="00550ED8"/>
    <w:rsid w:val="00552A45"/>
    <w:rsid w:val="00553413"/>
    <w:rsid w:val="00553EE3"/>
    <w:rsid w:val="00555374"/>
    <w:rsid w:val="005604D4"/>
    <w:rsid w:val="00560E31"/>
    <w:rsid w:val="00561319"/>
    <w:rsid w:val="00566102"/>
    <w:rsid w:val="0057221A"/>
    <w:rsid w:val="00574DEC"/>
    <w:rsid w:val="00581B23"/>
    <w:rsid w:val="0058219C"/>
    <w:rsid w:val="00584B90"/>
    <w:rsid w:val="0058707F"/>
    <w:rsid w:val="00592D73"/>
    <w:rsid w:val="005931FE"/>
    <w:rsid w:val="005973A6"/>
    <w:rsid w:val="005B0072"/>
    <w:rsid w:val="005B0108"/>
    <w:rsid w:val="005B0732"/>
    <w:rsid w:val="005B38A0"/>
    <w:rsid w:val="005B491C"/>
    <w:rsid w:val="005B4DA8"/>
    <w:rsid w:val="005B4DBF"/>
    <w:rsid w:val="005B5B59"/>
    <w:rsid w:val="005B5DE2"/>
    <w:rsid w:val="005B674C"/>
    <w:rsid w:val="005C7561"/>
    <w:rsid w:val="005D123A"/>
    <w:rsid w:val="005D18CD"/>
    <w:rsid w:val="005D1E57"/>
    <w:rsid w:val="005D2F57"/>
    <w:rsid w:val="005D34F6"/>
    <w:rsid w:val="005D4F1A"/>
    <w:rsid w:val="005E0BAE"/>
    <w:rsid w:val="005E1884"/>
    <w:rsid w:val="005F373A"/>
    <w:rsid w:val="005F4EC5"/>
    <w:rsid w:val="005F4F87"/>
    <w:rsid w:val="005F62CB"/>
    <w:rsid w:val="005F6B0E"/>
    <w:rsid w:val="005F760E"/>
    <w:rsid w:val="005F7B1D"/>
    <w:rsid w:val="0060222A"/>
    <w:rsid w:val="006063B0"/>
    <w:rsid w:val="00607619"/>
    <w:rsid w:val="00610C21"/>
    <w:rsid w:val="00611907"/>
    <w:rsid w:val="00611BA6"/>
    <w:rsid w:val="00613116"/>
    <w:rsid w:val="006202A6"/>
    <w:rsid w:val="0062054B"/>
    <w:rsid w:val="006214D7"/>
    <w:rsid w:val="00621C4E"/>
    <w:rsid w:val="00622969"/>
    <w:rsid w:val="00622E86"/>
    <w:rsid w:val="006236A8"/>
    <w:rsid w:val="00624EAE"/>
    <w:rsid w:val="006305D7"/>
    <w:rsid w:val="00633A01"/>
    <w:rsid w:val="00633B97"/>
    <w:rsid w:val="006341F7"/>
    <w:rsid w:val="00635014"/>
    <w:rsid w:val="006369CE"/>
    <w:rsid w:val="00637B4E"/>
    <w:rsid w:val="006411CA"/>
    <w:rsid w:val="00641779"/>
    <w:rsid w:val="00643E88"/>
    <w:rsid w:val="00650EEB"/>
    <w:rsid w:val="006619C8"/>
    <w:rsid w:val="00663510"/>
    <w:rsid w:val="006670F6"/>
    <w:rsid w:val="00667BF7"/>
    <w:rsid w:val="00671710"/>
    <w:rsid w:val="00671B1A"/>
    <w:rsid w:val="00672853"/>
    <w:rsid w:val="00673414"/>
    <w:rsid w:val="00676079"/>
    <w:rsid w:val="00676ECD"/>
    <w:rsid w:val="00677D0A"/>
    <w:rsid w:val="0068185F"/>
    <w:rsid w:val="00681A61"/>
    <w:rsid w:val="006836F4"/>
    <w:rsid w:val="00691826"/>
    <w:rsid w:val="00693A24"/>
    <w:rsid w:val="00694237"/>
    <w:rsid w:val="00697695"/>
    <w:rsid w:val="006A01CF"/>
    <w:rsid w:val="006A02BF"/>
    <w:rsid w:val="006A4FDF"/>
    <w:rsid w:val="006A5898"/>
    <w:rsid w:val="006A60DD"/>
    <w:rsid w:val="006B074C"/>
    <w:rsid w:val="006B1DCD"/>
    <w:rsid w:val="006B368B"/>
    <w:rsid w:val="006B3B84"/>
    <w:rsid w:val="006B4BF4"/>
    <w:rsid w:val="006B4E7C"/>
    <w:rsid w:val="006B5D8C"/>
    <w:rsid w:val="006B72D4"/>
    <w:rsid w:val="006B7F4A"/>
    <w:rsid w:val="006C11CC"/>
    <w:rsid w:val="006C1AEB"/>
    <w:rsid w:val="006C47A3"/>
    <w:rsid w:val="006C57FE"/>
    <w:rsid w:val="006D4284"/>
    <w:rsid w:val="006D551B"/>
    <w:rsid w:val="006D7CB2"/>
    <w:rsid w:val="006E0509"/>
    <w:rsid w:val="006E1529"/>
    <w:rsid w:val="006E4B63"/>
    <w:rsid w:val="006F06E4"/>
    <w:rsid w:val="006F7B41"/>
    <w:rsid w:val="00702487"/>
    <w:rsid w:val="0070263F"/>
    <w:rsid w:val="00702B5D"/>
    <w:rsid w:val="00703ED2"/>
    <w:rsid w:val="007041AE"/>
    <w:rsid w:val="00707B8D"/>
    <w:rsid w:val="00710D5A"/>
    <w:rsid w:val="007130C0"/>
    <w:rsid w:val="00713636"/>
    <w:rsid w:val="0071474F"/>
    <w:rsid w:val="00714B8C"/>
    <w:rsid w:val="0071675D"/>
    <w:rsid w:val="00716DE8"/>
    <w:rsid w:val="0071712D"/>
    <w:rsid w:val="00717CA8"/>
    <w:rsid w:val="00735CF5"/>
    <w:rsid w:val="0074063A"/>
    <w:rsid w:val="00742563"/>
    <w:rsid w:val="00742AA4"/>
    <w:rsid w:val="00743BA1"/>
    <w:rsid w:val="00743FEC"/>
    <w:rsid w:val="0074402E"/>
    <w:rsid w:val="007459E7"/>
    <w:rsid w:val="00745F1E"/>
    <w:rsid w:val="007515FE"/>
    <w:rsid w:val="007540A9"/>
    <w:rsid w:val="00755E5A"/>
    <w:rsid w:val="007601D0"/>
    <w:rsid w:val="0076109D"/>
    <w:rsid w:val="00767107"/>
    <w:rsid w:val="00773BFD"/>
    <w:rsid w:val="007743B3"/>
    <w:rsid w:val="00774490"/>
    <w:rsid w:val="00780404"/>
    <w:rsid w:val="00780B35"/>
    <w:rsid w:val="007819FF"/>
    <w:rsid w:val="00784710"/>
    <w:rsid w:val="00784A4C"/>
    <w:rsid w:val="00784BC6"/>
    <w:rsid w:val="00785016"/>
    <w:rsid w:val="0078523D"/>
    <w:rsid w:val="00785466"/>
    <w:rsid w:val="00791D45"/>
    <w:rsid w:val="007928F9"/>
    <w:rsid w:val="007931DF"/>
    <w:rsid w:val="007A0172"/>
    <w:rsid w:val="007A2511"/>
    <w:rsid w:val="007A260E"/>
    <w:rsid w:val="007A4D4C"/>
    <w:rsid w:val="007A4DD6"/>
    <w:rsid w:val="007A5CB9"/>
    <w:rsid w:val="007A72B0"/>
    <w:rsid w:val="007B3FBD"/>
    <w:rsid w:val="007B6B07"/>
    <w:rsid w:val="007B6D43"/>
    <w:rsid w:val="007B749A"/>
    <w:rsid w:val="007B7C6E"/>
    <w:rsid w:val="007C2193"/>
    <w:rsid w:val="007D44D7"/>
    <w:rsid w:val="007D621A"/>
    <w:rsid w:val="007E058A"/>
    <w:rsid w:val="007E1630"/>
    <w:rsid w:val="007E1B8E"/>
    <w:rsid w:val="007E2887"/>
    <w:rsid w:val="007E5278"/>
    <w:rsid w:val="007E749C"/>
    <w:rsid w:val="007F1B5C"/>
    <w:rsid w:val="00801257"/>
    <w:rsid w:val="008012EE"/>
    <w:rsid w:val="00803B0A"/>
    <w:rsid w:val="00803DFA"/>
    <w:rsid w:val="00803EEA"/>
    <w:rsid w:val="00804DED"/>
    <w:rsid w:val="00805B96"/>
    <w:rsid w:val="0081033A"/>
    <w:rsid w:val="008105BE"/>
    <w:rsid w:val="008115A5"/>
    <w:rsid w:val="00811D46"/>
    <w:rsid w:val="0081415D"/>
    <w:rsid w:val="00820229"/>
    <w:rsid w:val="008212F7"/>
    <w:rsid w:val="00822448"/>
    <w:rsid w:val="00822ABE"/>
    <w:rsid w:val="008244D1"/>
    <w:rsid w:val="00827F51"/>
    <w:rsid w:val="0083104E"/>
    <w:rsid w:val="008343BE"/>
    <w:rsid w:val="008366D9"/>
    <w:rsid w:val="00840FB4"/>
    <w:rsid w:val="008410B2"/>
    <w:rsid w:val="008424EE"/>
    <w:rsid w:val="008500A0"/>
    <w:rsid w:val="008524E5"/>
    <w:rsid w:val="00852F23"/>
    <w:rsid w:val="0085351C"/>
    <w:rsid w:val="008549CA"/>
    <w:rsid w:val="008556C3"/>
    <w:rsid w:val="0085687C"/>
    <w:rsid w:val="008601BD"/>
    <w:rsid w:val="00866919"/>
    <w:rsid w:val="008706C5"/>
    <w:rsid w:val="00873707"/>
    <w:rsid w:val="008737BF"/>
    <w:rsid w:val="008744CE"/>
    <w:rsid w:val="00874B20"/>
    <w:rsid w:val="00874F42"/>
    <w:rsid w:val="008755E4"/>
    <w:rsid w:val="008763E1"/>
    <w:rsid w:val="0087775C"/>
    <w:rsid w:val="00877EC8"/>
    <w:rsid w:val="00880F36"/>
    <w:rsid w:val="00881789"/>
    <w:rsid w:val="00884C82"/>
    <w:rsid w:val="00885530"/>
    <w:rsid w:val="008910D1"/>
    <w:rsid w:val="0089296C"/>
    <w:rsid w:val="00895414"/>
    <w:rsid w:val="0089560F"/>
    <w:rsid w:val="00896ABD"/>
    <w:rsid w:val="008A3380"/>
    <w:rsid w:val="008A367E"/>
    <w:rsid w:val="008A4DC5"/>
    <w:rsid w:val="008A66E9"/>
    <w:rsid w:val="008A7A9C"/>
    <w:rsid w:val="008B5218"/>
    <w:rsid w:val="008B7102"/>
    <w:rsid w:val="008C244D"/>
    <w:rsid w:val="008C3B7D"/>
    <w:rsid w:val="008C4B90"/>
    <w:rsid w:val="008D0F90"/>
    <w:rsid w:val="008D3715"/>
    <w:rsid w:val="008D5465"/>
    <w:rsid w:val="008D6D44"/>
    <w:rsid w:val="008D7EB7"/>
    <w:rsid w:val="008E22CE"/>
    <w:rsid w:val="008E3684"/>
    <w:rsid w:val="008E57F5"/>
    <w:rsid w:val="008E7606"/>
    <w:rsid w:val="008F1DAA"/>
    <w:rsid w:val="008F3EBD"/>
    <w:rsid w:val="008F60B2"/>
    <w:rsid w:val="008F7C41"/>
    <w:rsid w:val="0090010D"/>
    <w:rsid w:val="009031E2"/>
    <w:rsid w:val="00905565"/>
    <w:rsid w:val="009071A5"/>
    <w:rsid w:val="0091276C"/>
    <w:rsid w:val="00912CE4"/>
    <w:rsid w:val="00913C4F"/>
    <w:rsid w:val="00916000"/>
    <w:rsid w:val="009165AC"/>
    <w:rsid w:val="0092053F"/>
    <w:rsid w:val="0092066B"/>
    <w:rsid w:val="0092340A"/>
    <w:rsid w:val="00924A18"/>
    <w:rsid w:val="00927AAE"/>
    <w:rsid w:val="009313D9"/>
    <w:rsid w:val="00934272"/>
    <w:rsid w:val="00935B7F"/>
    <w:rsid w:val="00936B7B"/>
    <w:rsid w:val="00941293"/>
    <w:rsid w:val="00946372"/>
    <w:rsid w:val="00950C17"/>
    <w:rsid w:val="00951FAF"/>
    <w:rsid w:val="00954740"/>
    <w:rsid w:val="00963158"/>
    <w:rsid w:val="00963ABC"/>
    <w:rsid w:val="00965D21"/>
    <w:rsid w:val="00967764"/>
    <w:rsid w:val="00970B0E"/>
    <w:rsid w:val="00970BB9"/>
    <w:rsid w:val="009726EE"/>
    <w:rsid w:val="00975573"/>
    <w:rsid w:val="00976D03"/>
    <w:rsid w:val="00977B30"/>
    <w:rsid w:val="00982F41"/>
    <w:rsid w:val="009836E6"/>
    <w:rsid w:val="00985090"/>
    <w:rsid w:val="00987710"/>
    <w:rsid w:val="009904AB"/>
    <w:rsid w:val="009905E7"/>
    <w:rsid w:val="009924F7"/>
    <w:rsid w:val="00994780"/>
    <w:rsid w:val="00995688"/>
    <w:rsid w:val="009958A6"/>
    <w:rsid w:val="00996456"/>
    <w:rsid w:val="009A04F5"/>
    <w:rsid w:val="009A15EF"/>
    <w:rsid w:val="009A38A5"/>
    <w:rsid w:val="009B118B"/>
    <w:rsid w:val="009B1737"/>
    <w:rsid w:val="009B3D4B"/>
    <w:rsid w:val="009B5B99"/>
    <w:rsid w:val="009B6EFC"/>
    <w:rsid w:val="009C0BC9"/>
    <w:rsid w:val="009C2DF8"/>
    <w:rsid w:val="009C31BF"/>
    <w:rsid w:val="009C68B7"/>
    <w:rsid w:val="009D0834"/>
    <w:rsid w:val="009D0A1E"/>
    <w:rsid w:val="009D2AE3"/>
    <w:rsid w:val="009D52BC"/>
    <w:rsid w:val="009D7D0A"/>
    <w:rsid w:val="009E09D9"/>
    <w:rsid w:val="009E1F2E"/>
    <w:rsid w:val="009F01B1"/>
    <w:rsid w:val="009F0DBB"/>
    <w:rsid w:val="009F3887"/>
    <w:rsid w:val="009F732B"/>
    <w:rsid w:val="00A01FE0"/>
    <w:rsid w:val="00A02814"/>
    <w:rsid w:val="00A105C9"/>
    <w:rsid w:val="00A10656"/>
    <w:rsid w:val="00A113C0"/>
    <w:rsid w:val="00A1259E"/>
    <w:rsid w:val="00A12FA6"/>
    <w:rsid w:val="00A1339B"/>
    <w:rsid w:val="00A14ABA"/>
    <w:rsid w:val="00A24CB6"/>
    <w:rsid w:val="00A252C6"/>
    <w:rsid w:val="00A26CD2"/>
    <w:rsid w:val="00A27667"/>
    <w:rsid w:val="00A32979"/>
    <w:rsid w:val="00A34A67"/>
    <w:rsid w:val="00A3641A"/>
    <w:rsid w:val="00A37462"/>
    <w:rsid w:val="00A3779E"/>
    <w:rsid w:val="00A459E1"/>
    <w:rsid w:val="00A45BEE"/>
    <w:rsid w:val="00A4777F"/>
    <w:rsid w:val="00A47866"/>
    <w:rsid w:val="00A5176F"/>
    <w:rsid w:val="00A52296"/>
    <w:rsid w:val="00A55661"/>
    <w:rsid w:val="00A61B70"/>
    <w:rsid w:val="00A61FA8"/>
    <w:rsid w:val="00A637F4"/>
    <w:rsid w:val="00A65485"/>
    <w:rsid w:val="00A66E05"/>
    <w:rsid w:val="00A70753"/>
    <w:rsid w:val="00A712D2"/>
    <w:rsid w:val="00A82C8A"/>
    <w:rsid w:val="00A8346B"/>
    <w:rsid w:val="00A8450F"/>
    <w:rsid w:val="00A852FF"/>
    <w:rsid w:val="00A87337"/>
    <w:rsid w:val="00A90C97"/>
    <w:rsid w:val="00A960C8"/>
    <w:rsid w:val="00A96604"/>
    <w:rsid w:val="00A9724E"/>
    <w:rsid w:val="00AA03DF"/>
    <w:rsid w:val="00AA1B4F"/>
    <w:rsid w:val="00AA21D8"/>
    <w:rsid w:val="00AA54F3"/>
    <w:rsid w:val="00AA5E3A"/>
    <w:rsid w:val="00AA6B43"/>
    <w:rsid w:val="00AA76ED"/>
    <w:rsid w:val="00AB367A"/>
    <w:rsid w:val="00AC01D1"/>
    <w:rsid w:val="00AC49F6"/>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2E4D"/>
    <w:rsid w:val="00AF45D8"/>
    <w:rsid w:val="00AF5F75"/>
    <w:rsid w:val="00AF6001"/>
    <w:rsid w:val="00AF6FDF"/>
    <w:rsid w:val="00B01A16"/>
    <w:rsid w:val="00B037F3"/>
    <w:rsid w:val="00B07F45"/>
    <w:rsid w:val="00B1021A"/>
    <w:rsid w:val="00B12FD5"/>
    <w:rsid w:val="00B1481A"/>
    <w:rsid w:val="00B15A1F"/>
    <w:rsid w:val="00B15FE9"/>
    <w:rsid w:val="00B2148A"/>
    <w:rsid w:val="00B220C2"/>
    <w:rsid w:val="00B223FE"/>
    <w:rsid w:val="00B251DD"/>
    <w:rsid w:val="00B25B32"/>
    <w:rsid w:val="00B32616"/>
    <w:rsid w:val="00B35CBF"/>
    <w:rsid w:val="00B36C42"/>
    <w:rsid w:val="00B41661"/>
    <w:rsid w:val="00B42EA7"/>
    <w:rsid w:val="00B43CDB"/>
    <w:rsid w:val="00B46F05"/>
    <w:rsid w:val="00B5337C"/>
    <w:rsid w:val="00B53FDE"/>
    <w:rsid w:val="00B56397"/>
    <w:rsid w:val="00B6027B"/>
    <w:rsid w:val="00B62726"/>
    <w:rsid w:val="00B65EDB"/>
    <w:rsid w:val="00B67AFF"/>
    <w:rsid w:val="00B707E2"/>
    <w:rsid w:val="00B70B59"/>
    <w:rsid w:val="00B73657"/>
    <w:rsid w:val="00B761B2"/>
    <w:rsid w:val="00B767A7"/>
    <w:rsid w:val="00B8679F"/>
    <w:rsid w:val="00B86A3D"/>
    <w:rsid w:val="00B97382"/>
    <w:rsid w:val="00B97E6C"/>
    <w:rsid w:val="00BA1735"/>
    <w:rsid w:val="00BA19FA"/>
    <w:rsid w:val="00BA3E6A"/>
    <w:rsid w:val="00BA4288"/>
    <w:rsid w:val="00BA4E85"/>
    <w:rsid w:val="00BA6CBA"/>
    <w:rsid w:val="00BB48E5"/>
    <w:rsid w:val="00BB5607"/>
    <w:rsid w:val="00BB5ACA"/>
    <w:rsid w:val="00BB627F"/>
    <w:rsid w:val="00BC3823"/>
    <w:rsid w:val="00BC5841"/>
    <w:rsid w:val="00BD31FA"/>
    <w:rsid w:val="00BD5ED8"/>
    <w:rsid w:val="00BD60B4"/>
    <w:rsid w:val="00BD796B"/>
    <w:rsid w:val="00BE2734"/>
    <w:rsid w:val="00BE40C0"/>
    <w:rsid w:val="00BE5F4A"/>
    <w:rsid w:val="00BE72B4"/>
    <w:rsid w:val="00BE7AEF"/>
    <w:rsid w:val="00BF09B0"/>
    <w:rsid w:val="00BF1544"/>
    <w:rsid w:val="00BF1B53"/>
    <w:rsid w:val="00BF246D"/>
    <w:rsid w:val="00BF2ADF"/>
    <w:rsid w:val="00C03A33"/>
    <w:rsid w:val="00C06F06"/>
    <w:rsid w:val="00C071BF"/>
    <w:rsid w:val="00C20FAD"/>
    <w:rsid w:val="00C2375F"/>
    <w:rsid w:val="00C247CB"/>
    <w:rsid w:val="00C25BB1"/>
    <w:rsid w:val="00C32E66"/>
    <w:rsid w:val="00C3355F"/>
    <w:rsid w:val="00C3569A"/>
    <w:rsid w:val="00C3647A"/>
    <w:rsid w:val="00C412B2"/>
    <w:rsid w:val="00C43F48"/>
    <w:rsid w:val="00C448FF"/>
    <w:rsid w:val="00C453F5"/>
    <w:rsid w:val="00C45E57"/>
    <w:rsid w:val="00C52F29"/>
    <w:rsid w:val="00C56CE6"/>
    <w:rsid w:val="00C5745F"/>
    <w:rsid w:val="00C60005"/>
    <w:rsid w:val="00C61A98"/>
    <w:rsid w:val="00C63201"/>
    <w:rsid w:val="00C64DCE"/>
    <w:rsid w:val="00C64E62"/>
    <w:rsid w:val="00C651D5"/>
    <w:rsid w:val="00C65CCC"/>
    <w:rsid w:val="00C70090"/>
    <w:rsid w:val="00C705CB"/>
    <w:rsid w:val="00C70A3E"/>
    <w:rsid w:val="00C7618F"/>
    <w:rsid w:val="00C765A9"/>
    <w:rsid w:val="00C8162D"/>
    <w:rsid w:val="00C82D90"/>
    <w:rsid w:val="00C83A0B"/>
    <w:rsid w:val="00C842D0"/>
    <w:rsid w:val="00C84ED1"/>
    <w:rsid w:val="00C9038F"/>
    <w:rsid w:val="00C90796"/>
    <w:rsid w:val="00C91095"/>
    <w:rsid w:val="00C92AAB"/>
    <w:rsid w:val="00C96136"/>
    <w:rsid w:val="00CA01FC"/>
    <w:rsid w:val="00CA1367"/>
    <w:rsid w:val="00CA2435"/>
    <w:rsid w:val="00CA3F70"/>
    <w:rsid w:val="00CA4068"/>
    <w:rsid w:val="00CB0881"/>
    <w:rsid w:val="00CB37F8"/>
    <w:rsid w:val="00CB7DC3"/>
    <w:rsid w:val="00CC7F68"/>
    <w:rsid w:val="00CD0E2F"/>
    <w:rsid w:val="00CD1D49"/>
    <w:rsid w:val="00CD2F20"/>
    <w:rsid w:val="00CD4913"/>
    <w:rsid w:val="00CD6B20"/>
    <w:rsid w:val="00CD6CCB"/>
    <w:rsid w:val="00CE007D"/>
    <w:rsid w:val="00CE1339"/>
    <w:rsid w:val="00CE1CF7"/>
    <w:rsid w:val="00CE46A7"/>
    <w:rsid w:val="00CE61CC"/>
    <w:rsid w:val="00CE6E42"/>
    <w:rsid w:val="00CF20B7"/>
    <w:rsid w:val="00CF37E5"/>
    <w:rsid w:val="00CF56A4"/>
    <w:rsid w:val="00CF6692"/>
    <w:rsid w:val="00CF7441"/>
    <w:rsid w:val="00D00D16"/>
    <w:rsid w:val="00D01CCC"/>
    <w:rsid w:val="00D03C6C"/>
    <w:rsid w:val="00D04760"/>
    <w:rsid w:val="00D04A95"/>
    <w:rsid w:val="00D052BE"/>
    <w:rsid w:val="00D06288"/>
    <w:rsid w:val="00D06844"/>
    <w:rsid w:val="00D068C7"/>
    <w:rsid w:val="00D12167"/>
    <w:rsid w:val="00D128A4"/>
    <w:rsid w:val="00D15131"/>
    <w:rsid w:val="00D1531B"/>
    <w:rsid w:val="00D15B9A"/>
    <w:rsid w:val="00D16376"/>
    <w:rsid w:val="00D16A33"/>
    <w:rsid w:val="00D16FA2"/>
    <w:rsid w:val="00D176BE"/>
    <w:rsid w:val="00D20954"/>
    <w:rsid w:val="00D21C39"/>
    <w:rsid w:val="00D21FC6"/>
    <w:rsid w:val="00D2243A"/>
    <w:rsid w:val="00D33393"/>
    <w:rsid w:val="00D33D36"/>
    <w:rsid w:val="00D34D94"/>
    <w:rsid w:val="00D409E2"/>
    <w:rsid w:val="00D4278A"/>
    <w:rsid w:val="00D427D7"/>
    <w:rsid w:val="00D44E62"/>
    <w:rsid w:val="00D50FB3"/>
    <w:rsid w:val="00D51570"/>
    <w:rsid w:val="00D556AD"/>
    <w:rsid w:val="00D5614F"/>
    <w:rsid w:val="00D564A6"/>
    <w:rsid w:val="00D60381"/>
    <w:rsid w:val="00D616DE"/>
    <w:rsid w:val="00D62201"/>
    <w:rsid w:val="00D651D1"/>
    <w:rsid w:val="00D65B51"/>
    <w:rsid w:val="00D66294"/>
    <w:rsid w:val="00D6736C"/>
    <w:rsid w:val="00D717BB"/>
    <w:rsid w:val="00D7226B"/>
    <w:rsid w:val="00D72707"/>
    <w:rsid w:val="00D75A9C"/>
    <w:rsid w:val="00D83EF8"/>
    <w:rsid w:val="00D90781"/>
    <w:rsid w:val="00D90871"/>
    <w:rsid w:val="00D9155F"/>
    <w:rsid w:val="00D938FD"/>
    <w:rsid w:val="00D9403F"/>
    <w:rsid w:val="00D959B4"/>
    <w:rsid w:val="00D97767"/>
    <w:rsid w:val="00DA44DE"/>
    <w:rsid w:val="00DB2EFF"/>
    <w:rsid w:val="00DB5D79"/>
    <w:rsid w:val="00DB620A"/>
    <w:rsid w:val="00DC00F9"/>
    <w:rsid w:val="00DC3832"/>
    <w:rsid w:val="00DC38E0"/>
    <w:rsid w:val="00DC5278"/>
    <w:rsid w:val="00DC7A51"/>
    <w:rsid w:val="00DD3B1E"/>
    <w:rsid w:val="00DE2DBD"/>
    <w:rsid w:val="00DE5B5F"/>
    <w:rsid w:val="00E00696"/>
    <w:rsid w:val="00E03651"/>
    <w:rsid w:val="00E03808"/>
    <w:rsid w:val="00E060C2"/>
    <w:rsid w:val="00E06324"/>
    <w:rsid w:val="00E12FB0"/>
    <w:rsid w:val="00E14814"/>
    <w:rsid w:val="00E14874"/>
    <w:rsid w:val="00E14E7B"/>
    <w:rsid w:val="00E1591B"/>
    <w:rsid w:val="00E16A50"/>
    <w:rsid w:val="00E249D5"/>
    <w:rsid w:val="00E260EA"/>
    <w:rsid w:val="00E26F73"/>
    <w:rsid w:val="00E30DFA"/>
    <w:rsid w:val="00E31E16"/>
    <w:rsid w:val="00E33C68"/>
    <w:rsid w:val="00E34EEB"/>
    <w:rsid w:val="00E3687C"/>
    <w:rsid w:val="00E44EB9"/>
    <w:rsid w:val="00E46358"/>
    <w:rsid w:val="00E471DC"/>
    <w:rsid w:val="00E50EB4"/>
    <w:rsid w:val="00E519AD"/>
    <w:rsid w:val="00E532FC"/>
    <w:rsid w:val="00E559B4"/>
    <w:rsid w:val="00E55BB0"/>
    <w:rsid w:val="00E60132"/>
    <w:rsid w:val="00E609E5"/>
    <w:rsid w:val="00E60F27"/>
    <w:rsid w:val="00E63C68"/>
    <w:rsid w:val="00E64D93"/>
    <w:rsid w:val="00E65EDB"/>
    <w:rsid w:val="00E66927"/>
    <w:rsid w:val="00E677B8"/>
    <w:rsid w:val="00E67FA1"/>
    <w:rsid w:val="00E7387D"/>
    <w:rsid w:val="00E73D53"/>
    <w:rsid w:val="00E73F97"/>
    <w:rsid w:val="00E75111"/>
    <w:rsid w:val="00E77296"/>
    <w:rsid w:val="00E77AA8"/>
    <w:rsid w:val="00E80DAF"/>
    <w:rsid w:val="00E82F6D"/>
    <w:rsid w:val="00E86AA8"/>
    <w:rsid w:val="00E93763"/>
    <w:rsid w:val="00E96C4C"/>
    <w:rsid w:val="00EA2AAE"/>
    <w:rsid w:val="00EA2EC0"/>
    <w:rsid w:val="00EA427A"/>
    <w:rsid w:val="00EA4FEA"/>
    <w:rsid w:val="00EA5E42"/>
    <w:rsid w:val="00EA723B"/>
    <w:rsid w:val="00EA73D5"/>
    <w:rsid w:val="00EB020F"/>
    <w:rsid w:val="00EB2A3F"/>
    <w:rsid w:val="00EB3DA8"/>
    <w:rsid w:val="00EB605C"/>
    <w:rsid w:val="00EB6350"/>
    <w:rsid w:val="00EB687A"/>
    <w:rsid w:val="00EB700B"/>
    <w:rsid w:val="00EC0AC7"/>
    <w:rsid w:val="00EC1888"/>
    <w:rsid w:val="00EC1D23"/>
    <w:rsid w:val="00EC2F62"/>
    <w:rsid w:val="00EC61CB"/>
    <w:rsid w:val="00EC62EB"/>
    <w:rsid w:val="00EC6E9F"/>
    <w:rsid w:val="00EC7081"/>
    <w:rsid w:val="00ED1FC9"/>
    <w:rsid w:val="00ED44F0"/>
    <w:rsid w:val="00ED4B33"/>
    <w:rsid w:val="00ED4DF4"/>
    <w:rsid w:val="00ED7DD6"/>
    <w:rsid w:val="00EE060B"/>
    <w:rsid w:val="00EE15A1"/>
    <w:rsid w:val="00EE2A7C"/>
    <w:rsid w:val="00EE2C42"/>
    <w:rsid w:val="00EE341B"/>
    <w:rsid w:val="00EE4453"/>
    <w:rsid w:val="00EE5FCE"/>
    <w:rsid w:val="00EE6BBD"/>
    <w:rsid w:val="00EE6E1E"/>
    <w:rsid w:val="00EE705F"/>
    <w:rsid w:val="00EF1462"/>
    <w:rsid w:val="00EF54FD"/>
    <w:rsid w:val="00F10DCF"/>
    <w:rsid w:val="00F13112"/>
    <w:rsid w:val="00F16FE6"/>
    <w:rsid w:val="00F20F01"/>
    <w:rsid w:val="00F238BD"/>
    <w:rsid w:val="00F24992"/>
    <w:rsid w:val="00F277D2"/>
    <w:rsid w:val="00F32F2F"/>
    <w:rsid w:val="00F33F3F"/>
    <w:rsid w:val="00F35BDD"/>
    <w:rsid w:val="00F35DFB"/>
    <w:rsid w:val="00F3657F"/>
    <w:rsid w:val="00F403FD"/>
    <w:rsid w:val="00F41E72"/>
    <w:rsid w:val="00F45BDF"/>
    <w:rsid w:val="00F47EA9"/>
    <w:rsid w:val="00F50300"/>
    <w:rsid w:val="00F56205"/>
    <w:rsid w:val="00F56E39"/>
    <w:rsid w:val="00F623E9"/>
    <w:rsid w:val="00F63951"/>
    <w:rsid w:val="00F63C86"/>
    <w:rsid w:val="00F72B89"/>
    <w:rsid w:val="00F73125"/>
    <w:rsid w:val="00F7349D"/>
    <w:rsid w:val="00F74101"/>
    <w:rsid w:val="00F766BE"/>
    <w:rsid w:val="00F77EB9"/>
    <w:rsid w:val="00F80635"/>
    <w:rsid w:val="00F815D1"/>
    <w:rsid w:val="00F81E7E"/>
    <w:rsid w:val="00F81F0F"/>
    <w:rsid w:val="00F825F4"/>
    <w:rsid w:val="00F92AA1"/>
    <w:rsid w:val="00F932DE"/>
    <w:rsid w:val="00F945D3"/>
    <w:rsid w:val="00F963DD"/>
    <w:rsid w:val="00F9641A"/>
    <w:rsid w:val="00F97004"/>
    <w:rsid w:val="00FA2045"/>
    <w:rsid w:val="00FA7A66"/>
    <w:rsid w:val="00FB10A9"/>
    <w:rsid w:val="00FB1AA9"/>
    <w:rsid w:val="00FB39DD"/>
    <w:rsid w:val="00FB4B5A"/>
    <w:rsid w:val="00FB5963"/>
    <w:rsid w:val="00FB5DAA"/>
    <w:rsid w:val="00FC04B9"/>
    <w:rsid w:val="00FC161A"/>
    <w:rsid w:val="00FC1B01"/>
    <w:rsid w:val="00FC22EC"/>
    <w:rsid w:val="00FC23D5"/>
    <w:rsid w:val="00FC4C1A"/>
    <w:rsid w:val="00FC56E7"/>
    <w:rsid w:val="00FC6468"/>
    <w:rsid w:val="00FC6D49"/>
    <w:rsid w:val="00FD08DB"/>
    <w:rsid w:val="00FD4922"/>
    <w:rsid w:val="00FD534A"/>
    <w:rsid w:val="00FD6461"/>
    <w:rsid w:val="00FE0281"/>
    <w:rsid w:val="00FE7083"/>
    <w:rsid w:val="00FE7D1C"/>
    <w:rsid w:val="00FF019F"/>
    <w:rsid w:val="00FF1B2A"/>
    <w:rsid w:val="00FF30DE"/>
    <w:rsid w:val="00FF39CD"/>
    <w:rsid w:val="00FF644B"/>
    <w:rsid w:val="00FF79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88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Ttulo1">
    <w:name w:val="heading 1"/>
    <w:basedOn w:val="Normal"/>
    <w:next w:val="Normal"/>
    <w:link w:val="Ttulo1Car"/>
    <w:qFormat/>
    <w:rsid w:val="008D3715"/>
    <w:pPr>
      <w:keepNext/>
      <w:spacing w:before="240" w:after="60"/>
      <w:outlineLvl w:val="0"/>
    </w:pPr>
    <w:rPr>
      <w:rFonts w:cs="Times New Roman"/>
      <w:b/>
      <w:bCs/>
      <w:kern w:val="32"/>
      <w:sz w:val="28"/>
      <w:szCs w:val="32"/>
    </w:rPr>
  </w:style>
  <w:style w:type="paragraph" w:styleId="Ttulo2">
    <w:name w:val="heading 2"/>
    <w:basedOn w:val="Normal"/>
    <w:next w:val="Normal"/>
    <w:link w:val="Ttulo2Car"/>
    <w:qFormat/>
    <w:rsid w:val="007A4D4C"/>
    <w:pPr>
      <w:keepNext/>
      <w:outlineLvl w:val="1"/>
    </w:pPr>
    <w:rPr>
      <w:rFonts w:cs="Times New Roman"/>
      <w:b/>
      <w:bCs/>
      <w:iCs/>
      <w:szCs w:val="28"/>
    </w:rPr>
  </w:style>
  <w:style w:type="paragraph" w:styleId="Ttulo3">
    <w:name w:val="heading 3"/>
    <w:basedOn w:val="Normal"/>
    <w:next w:val="Normal"/>
    <w:link w:val="Ttulo3C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ipervnculo">
    <w:name w:val="Hyperlink"/>
    <w:uiPriority w:val="99"/>
    <w:rsid w:val="00EE705F"/>
    <w:rPr>
      <w:color w:val="0000FF"/>
      <w:u w:val="single"/>
    </w:rPr>
  </w:style>
  <w:style w:type="paragraph" w:styleId="Encabezado">
    <w:name w:val="header"/>
    <w:basedOn w:val="Normal"/>
    <w:link w:val="EncabezadoCar"/>
    <w:rsid w:val="00157BE6"/>
    <w:pPr>
      <w:tabs>
        <w:tab w:val="center" w:pos="4680"/>
        <w:tab w:val="right" w:pos="9360"/>
      </w:tabs>
    </w:pPr>
  </w:style>
  <w:style w:type="character" w:customStyle="1" w:styleId="EncabezadoCar">
    <w:name w:val="Encabezado Car"/>
    <w:link w:val="Encabezado"/>
    <w:rsid w:val="00157BE6"/>
    <w:rPr>
      <w:sz w:val="24"/>
      <w:szCs w:val="24"/>
    </w:rPr>
  </w:style>
  <w:style w:type="paragraph" w:styleId="Piedepgina">
    <w:name w:val="footer"/>
    <w:basedOn w:val="Normal"/>
    <w:link w:val="PiedepginaCar"/>
    <w:uiPriority w:val="99"/>
    <w:rsid w:val="00157BE6"/>
    <w:pPr>
      <w:tabs>
        <w:tab w:val="center" w:pos="4680"/>
        <w:tab w:val="right" w:pos="9360"/>
      </w:tabs>
    </w:pPr>
  </w:style>
  <w:style w:type="character" w:customStyle="1" w:styleId="PiedepginaCar">
    <w:name w:val="Pie de página Car"/>
    <w:link w:val="Piedepgina"/>
    <w:uiPriority w:val="99"/>
    <w:rsid w:val="00157BE6"/>
    <w:rPr>
      <w:sz w:val="24"/>
      <w:szCs w:val="24"/>
    </w:rPr>
  </w:style>
  <w:style w:type="character" w:styleId="Refdecomentario">
    <w:name w:val="annotation reference"/>
    <w:rsid w:val="0084610C"/>
    <w:rPr>
      <w:sz w:val="18"/>
      <w:szCs w:val="18"/>
    </w:rPr>
  </w:style>
  <w:style w:type="paragraph" w:styleId="Textocomentario">
    <w:name w:val="annotation text"/>
    <w:basedOn w:val="Normal"/>
    <w:link w:val="TextocomentarioCar"/>
    <w:rsid w:val="0084610C"/>
  </w:style>
  <w:style w:type="character" w:customStyle="1" w:styleId="TextocomentarioCar">
    <w:name w:val="Texto comentario Car"/>
    <w:link w:val="Textocomentario"/>
    <w:rsid w:val="0084610C"/>
    <w:rPr>
      <w:sz w:val="24"/>
      <w:szCs w:val="24"/>
      <w:lang w:val="en-US"/>
    </w:rPr>
  </w:style>
  <w:style w:type="paragraph" w:styleId="Asuntodelcomentario">
    <w:name w:val="annotation subject"/>
    <w:basedOn w:val="Textocomentario"/>
    <w:next w:val="Textocomentario"/>
    <w:link w:val="AsuntodelcomentarioCar"/>
    <w:rsid w:val="0084610C"/>
    <w:rPr>
      <w:b/>
      <w:bCs/>
      <w:sz w:val="20"/>
      <w:szCs w:val="20"/>
    </w:rPr>
  </w:style>
  <w:style w:type="character" w:customStyle="1" w:styleId="AsuntodelcomentarioCar">
    <w:name w:val="Asunto del comentario Car"/>
    <w:link w:val="Asuntodelcomentario"/>
    <w:rsid w:val="0084610C"/>
    <w:rPr>
      <w:b/>
      <w:bCs/>
      <w:sz w:val="24"/>
      <w:szCs w:val="24"/>
      <w:lang w:val="en-US"/>
    </w:rPr>
  </w:style>
  <w:style w:type="paragraph" w:styleId="Textodeglobo">
    <w:name w:val="Balloon Text"/>
    <w:basedOn w:val="Normal"/>
    <w:link w:val="TextodegloboCar"/>
    <w:rsid w:val="0084610C"/>
    <w:rPr>
      <w:rFonts w:ascii="Lucida Grande" w:hAnsi="Lucida Grande"/>
      <w:sz w:val="18"/>
      <w:szCs w:val="18"/>
    </w:rPr>
  </w:style>
  <w:style w:type="character" w:customStyle="1" w:styleId="TextodegloboCar">
    <w:name w:val="Texto de globo Car"/>
    <w:link w:val="Textodeglobo"/>
    <w:rsid w:val="0084610C"/>
    <w:rPr>
      <w:rFonts w:ascii="Lucida Grande" w:hAnsi="Lucida Grande"/>
      <w:sz w:val="18"/>
      <w:szCs w:val="18"/>
      <w:lang w:val="en-US"/>
    </w:rPr>
  </w:style>
  <w:style w:type="character" w:styleId="Nmerodepgina">
    <w:name w:val="page number"/>
    <w:basedOn w:val="Fuentedeprrafopredeter"/>
    <w:rsid w:val="00C83836"/>
  </w:style>
  <w:style w:type="character" w:styleId="Hipervnculovisitado">
    <w:name w:val="FollowedHyperlink"/>
    <w:rsid w:val="00D9403F"/>
    <w:rPr>
      <w:color w:val="800080"/>
      <w:u w:val="single"/>
    </w:rPr>
  </w:style>
  <w:style w:type="character" w:customStyle="1" w:styleId="apple-converted-space">
    <w:name w:val="apple-converted-space"/>
    <w:basedOn w:val="Fuentedeprrafopredeter"/>
    <w:rsid w:val="008D3715"/>
  </w:style>
  <w:style w:type="character" w:customStyle="1" w:styleId="Ttulo1Car">
    <w:name w:val="Título 1 Car"/>
    <w:link w:val="Ttulo1"/>
    <w:rsid w:val="008D3715"/>
    <w:rPr>
      <w:rFonts w:ascii="Calibri" w:eastAsia="Times New Roman" w:hAnsi="Calibri" w:cs="Times New Roman"/>
      <w:b/>
      <w:bCs/>
      <w:kern w:val="32"/>
      <w:sz w:val="28"/>
      <w:szCs w:val="32"/>
    </w:rPr>
  </w:style>
  <w:style w:type="character" w:styleId="nfasisintenso">
    <w:name w:val="Intense Emphasis"/>
    <w:qFormat/>
    <w:rsid w:val="00703ED2"/>
    <w:rPr>
      <w:b/>
      <w:bCs/>
      <w:i/>
      <w:iCs/>
      <w:color w:val="4F81BD"/>
    </w:rPr>
  </w:style>
  <w:style w:type="character" w:customStyle="1" w:styleId="Ttulo2Car">
    <w:name w:val="Título 2 Car"/>
    <w:link w:val="Ttulo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Prrafodelista">
    <w:name w:val="List Paragraph"/>
    <w:basedOn w:val="Normal"/>
    <w:uiPriority w:val="34"/>
    <w:qFormat/>
    <w:rsid w:val="00A34A67"/>
    <w:pPr>
      <w:ind w:left="720"/>
      <w:contextualSpacing/>
    </w:pPr>
  </w:style>
  <w:style w:type="character" w:customStyle="1" w:styleId="Ttulo3Car">
    <w:name w:val="Título 3 Car"/>
    <w:basedOn w:val="Fuentedeprrafopredeter"/>
    <w:link w:val="Ttulo3"/>
    <w:uiPriority w:val="9"/>
    <w:rsid w:val="00366B76"/>
    <w:rPr>
      <w:rFonts w:asciiTheme="majorHAnsi" w:eastAsiaTheme="majorEastAsia" w:hAnsiTheme="majorHAnsi" w:cstheme="majorBidi"/>
      <w:b/>
      <w:bCs/>
      <w:color w:val="4F81BD" w:themeColor="accent1"/>
      <w:sz w:val="24"/>
      <w:szCs w:val="24"/>
    </w:rPr>
  </w:style>
  <w:style w:type="paragraph" w:styleId="Revisin">
    <w:name w:val="Revision"/>
    <w:hidden/>
    <w:uiPriority w:val="99"/>
    <w:semiHidden/>
    <w:rsid w:val="0091276C"/>
    <w:rPr>
      <w:rFonts w:ascii="Calibri" w:hAnsi="Calibri" w:cs="Calibri"/>
      <w:color w:val="000000"/>
      <w:sz w:val="24"/>
      <w:szCs w:val="24"/>
    </w:rPr>
  </w:style>
  <w:style w:type="paragraph" w:styleId="Textoindependiente">
    <w:name w:val="Body Text"/>
    <w:basedOn w:val="Normal"/>
    <w:link w:val="TextoindependienteCar"/>
    <w:uiPriority w:val="1"/>
    <w:qFormat/>
    <w:rsid w:val="00AF280B"/>
    <w:pPr>
      <w:autoSpaceDE/>
      <w:autoSpaceDN/>
      <w:adjustRightInd/>
      <w:jc w:val="left"/>
    </w:pPr>
    <w:rPr>
      <w:rFonts w:eastAsia="Calibri"/>
      <w:color w:val="auto"/>
    </w:rPr>
  </w:style>
  <w:style w:type="character" w:customStyle="1" w:styleId="TextoindependienteCar">
    <w:name w:val="Texto independiente Car"/>
    <w:basedOn w:val="Fuentedeprrafopredeter"/>
    <w:link w:val="Textoindependiente"/>
    <w:uiPriority w:val="1"/>
    <w:rsid w:val="00AF280B"/>
    <w:rPr>
      <w:rFonts w:ascii="Calibri" w:eastAsia="Calibri" w:hAnsi="Calibri" w:cs="Calibri"/>
      <w:sz w:val="24"/>
      <w:szCs w:val="24"/>
    </w:rPr>
  </w:style>
  <w:style w:type="character" w:styleId="Textoennegrita">
    <w:name w:val="Strong"/>
    <w:basedOn w:val="Fuentedeprrafopredeter"/>
    <w:uiPriority w:val="22"/>
    <w:qFormat/>
    <w:rsid w:val="007E058A"/>
    <w:rPr>
      <w:b/>
      <w:bCs/>
    </w:rPr>
  </w:style>
  <w:style w:type="character" w:styleId="nfasis">
    <w:name w:val="Emphasis"/>
    <w:basedOn w:val="Fuentedeprrafopredeter"/>
    <w:uiPriority w:val="20"/>
    <w:qFormat/>
    <w:rsid w:val="00225720"/>
    <w:rPr>
      <w:i/>
      <w:iCs/>
    </w:rPr>
  </w:style>
  <w:style w:type="paragraph" w:styleId="HTMLconformatoprevio">
    <w:name w:val="HTML Preformatted"/>
    <w:basedOn w:val="Normal"/>
    <w:link w:val="HTMLconformatoprevioCar"/>
    <w:uiPriority w:val="99"/>
    <w:unhideWhenUsed/>
    <w:rsid w:val="00112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es-ES" w:eastAsia="es-ES"/>
    </w:rPr>
  </w:style>
  <w:style w:type="character" w:customStyle="1" w:styleId="HTMLconformatoprevioCar">
    <w:name w:val="HTML con formato previo Car"/>
    <w:basedOn w:val="Fuentedeprrafopredeter"/>
    <w:link w:val="HTMLconformatoprevio"/>
    <w:uiPriority w:val="99"/>
    <w:rsid w:val="00112D19"/>
    <w:rPr>
      <w:rFonts w:ascii="Courier New" w:hAnsi="Courier New" w:cs="Courier New"/>
      <w:lang w:val="es-ES" w:eastAsia="es-ES"/>
    </w:rPr>
  </w:style>
  <w:style w:type="character" w:styleId="Nmerodelnea">
    <w:name w:val="line number"/>
    <w:basedOn w:val="Fuentedeprrafopredeter"/>
    <w:uiPriority w:val="99"/>
    <w:semiHidden/>
    <w:unhideWhenUsed/>
    <w:rsid w:val="001F144C"/>
  </w:style>
  <w:style w:type="character" w:customStyle="1" w:styleId="UnresolvedMention">
    <w:name w:val="Unresolved Mention"/>
    <w:basedOn w:val="Fuentedeprrafopredeter"/>
    <w:uiPriority w:val="99"/>
    <w:semiHidden/>
    <w:unhideWhenUsed/>
    <w:rsid w:val="006670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Ttulo1">
    <w:name w:val="heading 1"/>
    <w:basedOn w:val="Normal"/>
    <w:next w:val="Normal"/>
    <w:link w:val="Ttulo1Car"/>
    <w:qFormat/>
    <w:rsid w:val="008D3715"/>
    <w:pPr>
      <w:keepNext/>
      <w:spacing w:before="240" w:after="60"/>
      <w:outlineLvl w:val="0"/>
    </w:pPr>
    <w:rPr>
      <w:rFonts w:cs="Times New Roman"/>
      <w:b/>
      <w:bCs/>
      <w:kern w:val="32"/>
      <w:sz w:val="28"/>
      <w:szCs w:val="32"/>
    </w:rPr>
  </w:style>
  <w:style w:type="paragraph" w:styleId="Ttulo2">
    <w:name w:val="heading 2"/>
    <w:basedOn w:val="Normal"/>
    <w:next w:val="Normal"/>
    <w:link w:val="Ttulo2Car"/>
    <w:qFormat/>
    <w:rsid w:val="007A4D4C"/>
    <w:pPr>
      <w:keepNext/>
      <w:outlineLvl w:val="1"/>
    </w:pPr>
    <w:rPr>
      <w:rFonts w:cs="Times New Roman"/>
      <w:b/>
      <w:bCs/>
      <w:iCs/>
      <w:szCs w:val="28"/>
    </w:rPr>
  </w:style>
  <w:style w:type="paragraph" w:styleId="Ttulo3">
    <w:name w:val="heading 3"/>
    <w:basedOn w:val="Normal"/>
    <w:next w:val="Normal"/>
    <w:link w:val="Ttulo3C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ipervnculo">
    <w:name w:val="Hyperlink"/>
    <w:uiPriority w:val="99"/>
    <w:rsid w:val="00EE705F"/>
    <w:rPr>
      <w:color w:val="0000FF"/>
      <w:u w:val="single"/>
    </w:rPr>
  </w:style>
  <w:style w:type="paragraph" w:styleId="Encabezado">
    <w:name w:val="header"/>
    <w:basedOn w:val="Normal"/>
    <w:link w:val="EncabezadoCar"/>
    <w:rsid w:val="00157BE6"/>
    <w:pPr>
      <w:tabs>
        <w:tab w:val="center" w:pos="4680"/>
        <w:tab w:val="right" w:pos="9360"/>
      </w:tabs>
    </w:pPr>
  </w:style>
  <w:style w:type="character" w:customStyle="1" w:styleId="EncabezadoCar">
    <w:name w:val="Encabezado Car"/>
    <w:link w:val="Encabezado"/>
    <w:rsid w:val="00157BE6"/>
    <w:rPr>
      <w:sz w:val="24"/>
      <w:szCs w:val="24"/>
    </w:rPr>
  </w:style>
  <w:style w:type="paragraph" w:styleId="Piedepgina">
    <w:name w:val="footer"/>
    <w:basedOn w:val="Normal"/>
    <w:link w:val="PiedepginaCar"/>
    <w:uiPriority w:val="99"/>
    <w:rsid w:val="00157BE6"/>
    <w:pPr>
      <w:tabs>
        <w:tab w:val="center" w:pos="4680"/>
        <w:tab w:val="right" w:pos="9360"/>
      </w:tabs>
    </w:pPr>
  </w:style>
  <w:style w:type="character" w:customStyle="1" w:styleId="PiedepginaCar">
    <w:name w:val="Pie de página Car"/>
    <w:link w:val="Piedepgina"/>
    <w:uiPriority w:val="99"/>
    <w:rsid w:val="00157BE6"/>
    <w:rPr>
      <w:sz w:val="24"/>
      <w:szCs w:val="24"/>
    </w:rPr>
  </w:style>
  <w:style w:type="character" w:styleId="Refdecomentario">
    <w:name w:val="annotation reference"/>
    <w:rsid w:val="0084610C"/>
    <w:rPr>
      <w:sz w:val="18"/>
      <w:szCs w:val="18"/>
    </w:rPr>
  </w:style>
  <w:style w:type="paragraph" w:styleId="Textocomentario">
    <w:name w:val="annotation text"/>
    <w:basedOn w:val="Normal"/>
    <w:link w:val="TextocomentarioCar"/>
    <w:rsid w:val="0084610C"/>
  </w:style>
  <w:style w:type="character" w:customStyle="1" w:styleId="TextocomentarioCar">
    <w:name w:val="Texto comentario Car"/>
    <w:link w:val="Textocomentario"/>
    <w:rsid w:val="0084610C"/>
    <w:rPr>
      <w:sz w:val="24"/>
      <w:szCs w:val="24"/>
      <w:lang w:val="en-US"/>
    </w:rPr>
  </w:style>
  <w:style w:type="paragraph" w:styleId="Asuntodelcomentario">
    <w:name w:val="annotation subject"/>
    <w:basedOn w:val="Textocomentario"/>
    <w:next w:val="Textocomentario"/>
    <w:link w:val="AsuntodelcomentarioCar"/>
    <w:rsid w:val="0084610C"/>
    <w:rPr>
      <w:b/>
      <w:bCs/>
      <w:sz w:val="20"/>
      <w:szCs w:val="20"/>
    </w:rPr>
  </w:style>
  <w:style w:type="character" w:customStyle="1" w:styleId="AsuntodelcomentarioCar">
    <w:name w:val="Asunto del comentario Car"/>
    <w:link w:val="Asuntodelcomentario"/>
    <w:rsid w:val="0084610C"/>
    <w:rPr>
      <w:b/>
      <w:bCs/>
      <w:sz w:val="24"/>
      <w:szCs w:val="24"/>
      <w:lang w:val="en-US"/>
    </w:rPr>
  </w:style>
  <w:style w:type="paragraph" w:styleId="Textodeglobo">
    <w:name w:val="Balloon Text"/>
    <w:basedOn w:val="Normal"/>
    <w:link w:val="TextodegloboCar"/>
    <w:rsid w:val="0084610C"/>
    <w:rPr>
      <w:rFonts w:ascii="Lucida Grande" w:hAnsi="Lucida Grande"/>
      <w:sz w:val="18"/>
      <w:szCs w:val="18"/>
    </w:rPr>
  </w:style>
  <w:style w:type="character" w:customStyle="1" w:styleId="TextodegloboCar">
    <w:name w:val="Texto de globo Car"/>
    <w:link w:val="Textodeglobo"/>
    <w:rsid w:val="0084610C"/>
    <w:rPr>
      <w:rFonts w:ascii="Lucida Grande" w:hAnsi="Lucida Grande"/>
      <w:sz w:val="18"/>
      <w:szCs w:val="18"/>
      <w:lang w:val="en-US"/>
    </w:rPr>
  </w:style>
  <w:style w:type="character" w:styleId="Nmerodepgina">
    <w:name w:val="page number"/>
    <w:basedOn w:val="Fuentedeprrafopredeter"/>
    <w:rsid w:val="00C83836"/>
  </w:style>
  <w:style w:type="character" w:styleId="Hipervnculovisitado">
    <w:name w:val="FollowedHyperlink"/>
    <w:rsid w:val="00D9403F"/>
    <w:rPr>
      <w:color w:val="800080"/>
      <w:u w:val="single"/>
    </w:rPr>
  </w:style>
  <w:style w:type="character" w:customStyle="1" w:styleId="apple-converted-space">
    <w:name w:val="apple-converted-space"/>
    <w:basedOn w:val="Fuentedeprrafopredeter"/>
    <w:rsid w:val="008D3715"/>
  </w:style>
  <w:style w:type="character" w:customStyle="1" w:styleId="Ttulo1Car">
    <w:name w:val="Título 1 Car"/>
    <w:link w:val="Ttulo1"/>
    <w:rsid w:val="008D3715"/>
    <w:rPr>
      <w:rFonts w:ascii="Calibri" w:eastAsia="Times New Roman" w:hAnsi="Calibri" w:cs="Times New Roman"/>
      <w:b/>
      <w:bCs/>
      <w:kern w:val="32"/>
      <w:sz w:val="28"/>
      <w:szCs w:val="32"/>
    </w:rPr>
  </w:style>
  <w:style w:type="character" w:styleId="nfasisintenso">
    <w:name w:val="Intense Emphasis"/>
    <w:qFormat/>
    <w:rsid w:val="00703ED2"/>
    <w:rPr>
      <w:b/>
      <w:bCs/>
      <w:i/>
      <w:iCs/>
      <w:color w:val="4F81BD"/>
    </w:rPr>
  </w:style>
  <w:style w:type="character" w:customStyle="1" w:styleId="Ttulo2Car">
    <w:name w:val="Título 2 Car"/>
    <w:link w:val="Ttulo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Prrafodelista">
    <w:name w:val="List Paragraph"/>
    <w:basedOn w:val="Normal"/>
    <w:uiPriority w:val="34"/>
    <w:qFormat/>
    <w:rsid w:val="00A34A67"/>
    <w:pPr>
      <w:ind w:left="720"/>
      <w:contextualSpacing/>
    </w:pPr>
  </w:style>
  <w:style w:type="character" w:customStyle="1" w:styleId="Ttulo3Car">
    <w:name w:val="Título 3 Car"/>
    <w:basedOn w:val="Fuentedeprrafopredeter"/>
    <w:link w:val="Ttulo3"/>
    <w:uiPriority w:val="9"/>
    <w:rsid w:val="00366B76"/>
    <w:rPr>
      <w:rFonts w:asciiTheme="majorHAnsi" w:eastAsiaTheme="majorEastAsia" w:hAnsiTheme="majorHAnsi" w:cstheme="majorBidi"/>
      <w:b/>
      <w:bCs/>
      <w:color w:val="4F81BD" w:themeColor="accent1"/>
      <w:sz w:val="24"/>
      <w:szCs w:val="24"/>
    </w:rPr>
  </w:style>
  <w:style w:type="paragraph" w:styleId="Revisin">
    <w:name w:val="Revision"/>
    <w:hidden/>
    <w:uiPriority w:val="99"/>
    <w:semiHidden/>
    <w:rsid w:val="0091276C"/>
    <w:rPr>
      <w:rFonts w:ascii="Calibri" w:hAnsi="Calibri" w:cs="Calibri"/>
      <w:color w:val="000000"/>
      <w:sz w:val="24"/>
      <w:szCs w:val="24"/>
    </w:rPr>
  </w:style>
  <w:style w:type="paragraph" w:styleId="Textoindependiente">
    <w:name w:val="Body Text"/>
    <w:basedOn w:val="Normal"/>
    <w:link w:val="TextoindependienteCar"/>
    <w:uiPriority w:val="1"/>
    <w:qFormat/>
    <w:rsid w:val="00AF280B"/>
    <w:pPr>
      <w:autoSpaceDE/>
      <w:autoSpaceDN/>
      <w:adjustRightInd/>
      <w:jc w:val="left"/>
    </w:pPr>
    <w:rPr>
      <w:rFonts w:eastAsia="Calibri"/>
      <w:color w:val="auto"/>
    </w:rPr>
  </w:style>
  <w:style w:type="character" w:customStyle="1" w:styleId="TextoindependienteCar">
    <w:name w:val="Texto independiente Car"/>
    <w:basedOn w:val="Fuentedeprrafopredeter"/>
    <w:link w:val="Textoindependiente"/>
    <w:uiPriority w:val="1"/>
    <w:rsid w:val="00AF280B"/>
    <w:rPr>
      <w:rFonts w:ascii="Calibri" w:eastAsia="Calibri" w:hAnsi="Calibri" w:cs="Calibri"/>
      <w:sz w:val="24"/>
      <w:szCs w:val="24"/>
    </w:rPr>
  </w:style>
  <w:style w:type="character" w:styleId="Textoennegrita">
    <w:name w:val="Strong"/>
    <w:basedOn w:val="Fuentedeprrafopredeter"/>
    <w:uiPriority w:val="22"/>
    <w:qFormat/>
    <w:rsid w:val="007E058A"/>
    <w:rPr>
      <w:b/>
      <w:bCs/>
    </w:rPr>
  </w:style>
  <w:style w:type="character" w:styleId="nfasis">
    <w:name w:val="Emphasis"/>
    <w:basedOn w:val="Fuentedeprrafopredeter"/>
    <w:uiPriority w:val="20"/>
    <w:qFormat/>
    <w:rsid w:val="00225720"/>
    <w:rPr>
      <w:i/>
      <w:iCs/>
    </w:rPr>
  </w:style>
  <w:style w:type="paragraph" w:styleId="HTMLconformatoprevio">
    <w:name w:val="HTML Preformatted"/>
    <w:basedOn w:val="Normal"/>
    <w:link w:val="HTMLconformatoprevioCar"/>
    <w:uiPriority w:val="99"/>
    <w:unhideWhenUsed/>
    <w:rsid w:val="00112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es-ES" w:eastAsia="es-ES"/>
    </w:rPr>
  </w:style>
  <w:style w:type="character" w:customStyle="1" w:styleId="HTMLconformatoprevioCar">
    <w:name w:val="HTML con formato previo Car"/>
    <w:basedOn w:val="Fuentedeprrafopredeter"/>
    <w:link w:val="HTMLconformatoprevio"/>
    <w:uiPriority w:val="99"/>
    <w:rsid w:val="00112D19"/>
    <w:rPr>
      <w:rFonts w:ascii="Courier New" w:hAnsi="Courier New" w:cs="Courier New"/>
      <w:lang w:val="es-ES" w:eastAsia="es-ES"/>
    </w:rPr>
  </w:style>
  <w:style w:type="character" w:styleId="Nmerodelnea">
    <w:name w:val="line number"/>
    <w:basedOn w:val="Fuentedeprrafopredeter"/>
    <w:uiPriority w:val="99"/>
    <w:semiHidden/>
    <w:unhideWhenUsed/>
    <w:rsid w:val="001F144C"/>
  </w:style>
  <w:style w:type="character" w:customStyle="1" w:styleId="UnresolvedMention">
    <w:name w:val="Unresolved Mention"/>
    <w:basedOn w:val="Fuentedeprrafopredeter"/>
    <w:uiPriority w:val="99"/>
    <w:semiHidden/>
    <w:unhideWhenUsed/>
    <w:rsid w:val="00667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37002">
      <w:bodyDiv w:val="1"/>
      <w:marLeft w:val="0"/>
      <w:marRight w:val="0"/>
      <w:marTop w:val="0"/>
      <w:marBottom w:val="0"/>
      <w:divBdr>
        <w:top w:val="none" w:sz="0" w:space="0" w:color="auto"/>
        <w:left w:val="none" w:sz="0" w:space="0" w:color="auto"/>
        <w:bottom w:val="none" w:sz="0" w:space="0" w:color="auto"/>
        <w:right w:val="none" w:sz="0" w:space="0" w:color="auto"/>
      </w:divBdr>
    </w:div>
    <w:div w:id="195460710">
      <w:bodyDiv w:val="1"/>
      <w:marLeft w:val="0"/>
      <w:marRight w:val="0"/>
      <w:marTop w:val="0"/>
      <w:marBottom w:val="0"/>
      <w:divBdr>
        <w:top w:val="none" w:sz="0" w:space="0" w:color="auto"/>
        <w:left w:val="none" w:sz="0" w:space="0" w:color="auto"/>
        <w:bottom w:val="none" w:sz="0" w:space="0" w:color="auto"/>
        <w:right w:val="none" w:sz="0" w:space="0" w:color="auto"/>
      </w:divBdr>
    </w:div>
    <w:div w:id="328489530">
      <w:bodyDiv w:val="1"/>
      <w:marLeft w:val="0"/>
      <w:marRight w:val="0"/>
      <w:marTop w:val="0"/>
      <w:marBottom w:val="0"/>
      <w:divBdr>
        <w:top w:val="none" w:sz="0" w:space="0" w:color="auto"/>
        <w:left w:val="none" w:sz="0" w:space="0" w:color="auto"/>
        <w:bottom w:val="none" w:sz="0" w:space="0" w:color="auto"/>
        <w:right w:val="none" w:sz="0" w:space="0" w:color="auto"/>
      </w:divBdr>
    </w:div>
    <w:div w:id="380204276">
      <w:bodyDiv w:val="1"/>
      <w:marLeft w:val="0"/>
      <w:marRight w:val="0"/>
      <w:marTop w:val="0"/>
      <w:marBottom w:val="0"/>
      <w:divBdr>
        <w:top w:val="none" w:sz="0" w:space="0" w:color="auto"/>
        <w:left w:val="none" w:sz="0" w:space="0" w:color="auto"/>
        <w:bottom w:val="none" w:sz="0" w:space="0" w:color="auto"/>
        <w:right w:val="none" w:sz="0" w:space="0" w:color="auto"/>
      </w:divBdr>
    </w:div>
    <w:div w:id="566960706">
      <w:bodyDiv w:val="1"/>
      <w:marLeft w:val="0"/>
      <w:marRight w:val="0"/>
      <w:marTop w:val="0"/>
      <w:marBottom w:val="0"/>
      <w:divBdr>
        <w:top w:val="none" w:sz="0" w:space="0" w:color="auto"/>
        <w:left w:val="none" w:sz="0" w:space="0" w:color="auto"/>
        <w:bottom w:val="none" w:sz="0" w:space="0" w:color="auto"/>
        <w:right w:val="none" w:sz="0" w:space="0" w:color="auto"/>
      </w:divBdr>
    </w:div>
    <w:div w:id="74534768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40746">
      <w:bodyDiv w:val="1"/>
      <w:marLeft w:val="0"/>
      <w:marRight w:val="0"/>
      <w:marTop w:val="0"/>
      <w:marBottom w:val="0"/>
      <w:divBdr>
        <w:top w:val="none" w:sz="0" w:space="0" w:color="auto"/>
        <w:left w:val="none" w:sz="0" w:space="0" w:color="auto"/>
        <w:bottom w:val="none" w:sz="0" w:space="0" w:color="auto"/>
        <w:right w:val="none" w:sz="0" w:space="0" w:color="auto"/>
      </w:divBdr>
    </w:div>
    <w:div w:id="900599824">
      <w:bodyDiv w:val="1"/>
      <w:marLeft w:val="0"/>
      <w:marRight w:val="0"/>
      <w:marTop w:val="0"/>
      <w:marBottom w:val="0"/>
      <w:divBdr>
        <w:top w:val="none" w:sz="0" w:space="0" w:color="auto"/>
        <w:left w:val="none" w:sz="0" w:space="0" w:color="auto"/>
        <w:bottom w:val="none" w:sz="0" w:space="0" w:color="auto"/>
        <w:right w:val="none" w:sz="0" w:space="0" w:color="auto"/>
      </w:divBdr>
    </w:div>
    <w:div w:id="935867691">
      <w:bodyDiv w:val="1"/>
      <w:marLeft w:val="0"/>
      <w:marRight w:val="0"/>
      <w:marTop w:val="0"/>
      <w:marBottom w:val="0"/>
      <w:divBdr>
        <w:top w:val="none" w:sz="0" w:space="0" w:color="auto"/>
        <w:left w:val="none" w:sz="0" w:space="0" w:color="auto"/>
        <w:bottom w:val="none" w:sz="0" w:space="0" w:color="auto"/>
        <w:right w:val="none" w:sz="0" w:space="0" w:color="auto"/>
      </w:divBdr>
    </w:div>
    <w:div w:id="950431440">
      <w:bodyDiv w:val="1"/>
      <w:marLeft w:val="0"/>
      <w:marRight w:val="0"/>
      <w:marTop w:val="0"/>
      <w:marBottom w:val="0"/>
      <w:divBdr>
        <w:top w:val="none" w:sz="0" w:space="0" w:color="auto"/>
        <w:left w:val="none" w:sz="0" w:space="0" w:color="auto"/>
        <w:bottom w:val="none" w:sz="0" w:space="0" w:color="auto"/>
        <w:right w:val="none" w:sz="0" w:space="0" w:color="auto"/>
      </w:divBdr>
    </w:div>
    <w:div w:id="1039235654">
      <w:bodyDiv w:val="1"/>
      <w:marLeft w:val="0"/>
      <w:marRight w:val="0"/>
      <w:marTop w:val="0"/>
      <w:marBottom w:val="0"/>
      <w:divBdr>
        <w:top w:val="none" w:sz="0" w:space="0" w:color="auto"/>
        <w:left w:val="none" w:sz="0" w:space="0" w:color="auto"/>
        <w:bottom w:val="none" w:sz="0" w:space="0" w:color="auto"/>
        <w:right w:val="none" w:sz="0" w:space="0" w:color="auto"/>
      </w:divBdr>
    </w:div>
    <w:div w:id="1045326857">
      <w:bodyDiv w:val="1"/>
      <w:marLeft w:val="0"/>
      <w:marRight w:val="0"/>
      <w:marTop w:val="0"/>
      <w:marBottom w:val="0"/>
      <w:divBdr>
        <w:top w:val="none" w:sz="0" w:space="0" w:color="auto"/>
        <w:left w:val="none" w:sz="0" w:space="0" w:color="auto"/>
        <w:bottom w:val="none" w:sz="0" w:space="0" w:color="auto"/>
        <w:right w:val="none" w:sz="0" w:space="0" w:color="auto"/>
      </w:divBdr>
    </w:div>
    <w:div w:id="108333993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0857344">
      <w:bodyDiv w:val="1"/>
      <w:marLeft w:val="0"/>
      <w:marRight w:val="0"/>
      <w:marTop w:val="0"/>
      <w:marBottom w:val="0"/>
      <w:divBdr>
        <w:top w:val="none" w:sz="0" w:space="0" w:color="auto"/>
        <w:left w:val="none" w:sz="0" w:space="0" w:color="auto"/>
        <w:bottom w:val="none" w:sz="0" w:space="0" w:color="auto"/>
        <w:right w:val="none" w:sz="0" w:space="0" w:color="auto"/>
      </w:divBdr>
    </w:div>
    <w:div w:id="1539049595">
      <w:bodyDiv w:val="1"/>
      <w:marLeft w:val="0"/>
      <w:marRight w:val="0"/>
      <w:marTop w:val="0"/>
      <w:marBottom w:val="0"/>
      <w:divBdr>
        <w:top w:val="none" w:sz="0" w:space="0" w:color="auto"/>
        <w:left w:val="none" w:sz="0" w:space="0" w:color="auto"/>
        <w:bottom w:val="none" w:sz="0" w:space="0" w:color="auto"/>
        <w:right w:val="none" w:sz="0" w:space="0" w:color="auto"/>
      </w:divBdr>
    </w:div>
    <w:div w:id="1802070960">
      <w:bodyDiv w:val="1"/>
      <w:marLeft w:val="0"/>
      <w:marRight w:val="0"/>
      <w:marTop w:val="0"/>
      <w:marBottom w:val="0"/>
      <w:divBdr>
        <w:top w:val="none" w:sz="0" w:space="0" w:color="auto"/>
        <w:left w:val="none" w:sz="0" w:space="0" w:color="auto"/>
        <w:bottom w:val="none" w:sz="0" w:space="0" w:color="auto"/>
        <w:right w:val="none" w:sz="0" w:space="0" w:color="auto"/>
      </w:divBdr>
    </w:div>
    <w:div w:id="1850873207">
      <w:bodyDiv w:val="1"/>
      <w:marLeft w:val="0"/>
      <w:marRight w:val="0"/>
      <w:marTop w:val="0"/>
      <w:marBottom w:val="0"/>
      <w:divBdr>
        <w:top w:val="none" w:sz="0" w:space="0" w:color="auto"/>
        <w:left w:val="none" w:sz="0" w:space="0" w:color="auto"/>
        <w:bottom w:val="none" w:sz="0" w:space="0" w:color="auto"/>
        <w:right w:val="none" w:sz="0" w:space="0" w:color="auto"/>
      </w:divBdr>
    </w:div>
    <w:div w:id="194866153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34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ECCFD-F6A8-44A6-B5C6-F8E68199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5719</Words>
  <Characters>31458</Characters>
  <Application>Microsoft Office Word</Application>
  <DocSecurity>0</DocSecurity>
  <Lines>262</Lines>
  <Paragraphs>74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37103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2018-07-25T09:35:00Z</dcterms:created>
  <dcterms:modified xsi:type="dcterms:W3CDTF">2018-07-25T09:43:00Z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